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2.xml" ContentType="application/vnd.openxmlformats-officedocument.wordprocessingml.header+xml"/>
  <Override PartName="/word/header13.xml" ContentType="application/vnd.openxmlformats-officedocument.wordprocessingml.header+xml"/>
  <Override PartName="/word/footer8.xml" ContentType="application/vnd.openxmlformats-officedocument.wordprocessingml.footer+xml"/>
  <Override PartName="/word/header1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B5EEF" w14:textId="085B119B" w:rsidR="006C1FF6" w:rsidRDefault="009106D4">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 xml:space="preserve">Input paper: </w:t>
      </w:r>
      <w:r>
        <w:rPr>
          <w:rStyle w:val="FootnoteReference"/>
          <w:rFonts w:ascii="Calibri" w:hAnsi="Calibri"/>
          <w:b/>
          <w:bCs/>
          <w:color w:val="00558C"/>
          <w:sz w:val="24"/>
          <w:szCs w:val="24"/>
        </w:rPr>
        <w:footnoteReference w:id="1"/>
      </w:r>
      <w:r>
        <w:rPr>
          <w:rFonts w:ascii="Calibri" w:hAnsi="Calibri"/>
          <w:b/>
          <w:bCs/>
          <w:color w:val="00558C"/>
          <w:sz w:val="24"/>
          <w:szCs w:val="24"/>
        </w:rPr>
        <w:t xml:space="preserve">  </w:t>
      </w:r>
      <w:r w:rsidRPr="009106D4">
        <w:rPr>
          <w:rFonts w:ascii="Calibri" w:hAnsi="Calibri"/>
          <w:color w:val="00558C"/>
          <w:sz w:val="24"/>
          <w:szCs w:val="24"/>
        </w:rPr>
        <w:t>EM1-5.1.3.2</w:t>
      </w:r>
    </w:p>
    <w:p w14:paraId="3B2B5EF0" w14:textId="77777777" w:rsidR="006C1FF6" w:rsidRDefault="006C1FF6">
      <w:pPr>
        <w:pStyle w:val="BodyText"/>
        <w:tabs>
          <w:tab w:val="left" w:pos="2835"/>
        </w:tabs>
        <w:rPr>
          <w:rFonts w:ascii="Calibri" w:hAnsi="Calibri"/>
        </w:rPr>
      </w:pPr>
    </w:p>
    <w:p w14:paraId="3B2B5EF1" w14:textId="77777777" w:rsidR="006C1FF6" w:rsidRDefault="009106D4">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sidR="009D7D9D">
        <w:rPr>
          <w:rFonts w:ascii="Calibri" w:hAnsi="Calibri"/>
        </w:rPr>
        <w:tab/>
      </w:r>
      <w:r w:rsidR="009D7D9D">
        <w:rPr>
          <w:rFonts w:ascii="Calibri" w:hAnsi="Calibri"/>
        </w:rPr>
        <w:tab/>
      </w:r>
      <w:r w:rsidR="009D7D9D">
        <w:rPr>
          <w:rFonts w:ascii="Calibri" w:hAnsi="Calibri"/>
        </w:rPr>
        <w:tab/>
      </w:r>
      <w:r>
        <w:rPr>
          <w:rFonts w:ascii="Calibri" w:hAnsi="Calibri"/>
        </w:rPr>
        <w:tab/>
      </w:r>
      <w:r>
        <w:rPr>
          <w:rFonts w:ascii="Calibri" w:hAnsi="Calibri"/>
          <w:b/>
          <w:bCs/>
          <w:color w:val="00558C"/>
          <w:sz w:val="24"/>
          <w:szCs w:val="24"/>
        </w:rPr>
        <w:t>Purpose of paper:</w:t>
      </w:r>
    </w:p>
    <w:p w14:paraId="3B2B5EF2" w14:textId="77777777" w:rsidR="006C1FF6" w:rsidRDefault="009106D4">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3B2B5EF3" w14:textId="77777777" w:rsidR="006C1FF6" w:rsidRDefault="009106D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sidR="009D7D9D">
        <w:rPr>
          <w:rFonts w:ascii="Calibri" w:hAnsi="Calibri" w:cs="Arial"/>
          <w:sz w:val="24"/>
          <w:szCs w:val="24"/>
        </w:rPr>
        <w:tab/>
      </w:r>
      <w:r w:rsidR="009D7D9D">
        <w:rPr>
          <w:rFonts w:ascii="Calibri" w:hAnsi="Calibri" w:cs="Arial"/>
          <w:sz w:val="24"/>
          <w:szCs w:val="24"/>
        </w:rPr>
        <w:tab/>
      </w:r>
      <w:r w:rsidR="009D7D9D">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Input</w:t>
      </w:r>
    </w:p>
    <w:p w14:paraId="3B2B5EF4" w14:textId="77777777" w:rsidR="006C1FF6" w:rsidRDefault="009106D4">
      <w:pPr>
        <w:pStyle w:val="BodyText"/>
        <w:tabs>
          <w:tab w:val="left" w:pos="1843"/>
        </w:tabs>
        <w:rPr>
          <w:rFonts w:ascii="Calibri" w:hAnsi="Calibri"/>
        </w:rPr>
      </w:pPr>
      <w:sdt>
        <w:sdtPr>
          <w:rPr>
            <w:rFonts w:ascii="Calibri" w:hAnsi="Calibri" w:cs="Arial"/>
            <w:b/>
          </w:rPr>
          <w:id w:val="1358232040"/>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ENAV</w:t>
      </w:r>
      <w:r>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VTS</w:t>
      </w:r>
      <w:r>
        <w:rPr>
          <w:rFonts w:ascii="Calibri" w:hAnsi="Calibri" w:cs="Arial"/>
        </w:rPr>
        <w:tab/>
      </w:r>
      <w:r>
        <w:rPr>
          <w:rFonts w:ascii="Calibri" w:hAnsi="Calibri" w:cs="Arial"/>
        </w:rPr>
        <w:tab/>
      </w:r>
      <w:r>
        <w:rPr>
          <w:rFonts w:ascii="Calibri" w:hAnsi="Calibri" w:cs="Arial"/>
        </w:rPr>
        <w:tab/>
      </w:r>
      <w:r>
        <w:rPr>
          <w:rFonts w:ascii="Calibri" w:hAnsi="Calibri" w:cs="Arial"/>
        </w:rPr>
        <w:tab/>
      </w:r>
      <w:r w:rsidR="009D7D9D">
        <w:rPr>
          <w:rFonts w:ascii="Calibri" w:hAnsi="Calibri" w:cs="Arial"/>
        </w:rPr>
        <w:tab/>
      </w:r>
      <w:r w:rsidR="009D7D9D">
        <w:rPr>
          <w:rFonts w:ascii="Calibri" w:hAnsi="Calibri" w:cs="Arial"/>
        </w:rPr>
        <w:tab/>
      </w:r>
      <w:r w:rsidR="009D7D9D">
        <w:rPr>
          <w:rFonts w:ascii="Calibri" w:hAnsi="Calibri" w:cs="Arial"/>
        </w:rPr>
        <w:tab/>
      </w:r>
      <w:r>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Pr>
          <w:rFonts w:ascii="Calibri" w:hAnsi="Calibri" w:cs="Arial"/>
        </w:rPr>
        <w:t xml:space="preserve"> Information</w:t>
      </w:r>
    </w:p>
    <w:p w14:paraId="3B2B5EF5" w14:textId="77777777" w:rsidR="006C1FF6" w:rsidRDefault="006C1FF6">
      <w:pPr>
        <w:pStyle w:val="BodyText"/>
        <w:tabs>
          <w:tab w:val="left" w:pos="2835"/>
        </w:tabs>
        <w:rPr>
          <w:rFonts w:ascii="Calibri" w:hAnsi="Calibri"/>
        </w:rPr>
      </w:pPr>
    </w:p>
    <w:p w14:paraId="3B2B5EF6" w14:textId="77777777" w:rsidR="006C1FF6" w:rsidRDefault="009106D4">
      <w:pPr>
        <w:pStyle w:val="BodyText"/>
        <w:tabs>
          <w:tab w:val="left" w:pos="2835"/>
        </w:tabs>
        <w:rPr>
          <w:rFonts w:ascii="Calibri" w:hAnsi="Calibri"/>
        </w:rPr>
      </w:pPr>
      <w:r>
        <w:rPr>
          <w:rFonts w:ascii="Calibri" w:hAnsi="Calibri"/>
          <w:b/>
          <w:bCs/>
          <w:color w:val="00558C"/>
          <w:sz w:val="24"/>
          <w:szCs w:val="24"/>
        </w:rPr>
        <w:t>Agenda item</w:t>
      </w:r>
      <w:r>
        <w:rPr>
          <w:rFonts w:ascii="Calibri" w:hAnsi="Calibri"/>
        </w:rPr>
        <w:t xml:space="preserve"> </w:t>
      </w:r>
      <w:r>
        <w:rPr>
          <w:rStyle w:val="FootnoteReference"/>
          <w:rFonts w:ascii="Calibri" w:hAnsi="Calibri"/>
          <w:sz w:val="22"/>
        </w:rPr>
        <w:footnoteReference w:id="2"/>
      </w:r>
      <w:r>
        <w:rPr>
          <w:rFonts w:ascii="Calibri" w:hAnsi="Calibri"/>
        </w:rPr>
        <w:tab/>
      </w:r>
      <w:r>
        <w:rPr>
          <w:rFonts w:ascii="Calibri" w:hAnsi="Calibri"/>
        </w:rPr>
        <w:tab/>
      </w:r>
      <w:r>
        <w:rPr>
          <w:rFonts w:ascii="Calibri" w:hAnsi="Calibri"/>
        </w:rPr>
        <w:tab/>
      </w:r>
      <w:proofErr w:type="gramStart"/>
      <w:r>
        <w:rPr>
          <w:rFonts w:ascii="Calibri" w:hAnsi="Calibri"/>
        </w:rPr>
        <w:t>n.n</w:t>
      </w:r>
      <w:proofErr w:type="gramEnd"/>
    </w:p>
    <w:p w14:paraId="3B2B5EF7" w14:textId="77777777" w:rsidR="006C1FF6" w:rsidRDefault="009106D4">
      <w:pPr>
        <w:pStyle w:val="BodyText"/>
        <w:tabs>
          <w:tab w:val="left" w:pos="2835"/>
        </w:tabs>
        <w:rPr>
          <w:rFonts w:ascii="Calibri" w:hAnsi="Calibri"/>
        </w:rPr>
      </w:pPr>
      <w:r>
        <w:rPr>
          <w:rFonts w:ascii="Calibri" w:hAnsi="Calibri"/>
          <w:b/>
          <w:bCs/>
          <w:color w:val="00558C"/>
          <w:sz w:val="24"/>
          <w:szCs w:val="24"/>
        </w:rPr>
        <w:t>Technical domain/ Task number</w:t>
      </w:r>
      <w:r>
        <w:rPr>
          <w:rFonts w:ascii="Calibri" w:hAnsi="Calibri"/>
        </w:rPr>
        <w:t xml:space="preserve"> </w:t>
      </w:r>
      <w:r>
        <w:rPr>
          <w:rFonts w:ascii="Calibri" w:hAnsi="Calibri"/>
          <w:vertAlign w:val="superscript"/>
        </w:rPr>
        <w:t>2</w:t>
      </w:r>
      <w:r>
        <w:rPr>
          <w:rFonts w:ascii="Calibri" w:hAnsi="Calibri"/>
        </w:rPr>
        <w:tab/>
        <w:t>…………………………………</w:t>
      </w:r>
    </w:p>
    <w:p w14:paraId="3B2B5EF8" w14:textId="77777777" w:rsidR="006C1FF6" w:rsidRDefault="009106D4">
      <w:pPr>
        <w:pStyle w:val="BodyText"/>
        <w:tabs>
          <w:tab w:val="left" w:pos="2835"/>
        </w:tabs>
        <w:rPr>
          <w:rFonts w:ascii="Calibri" w:hAnsi="Calibri"/>
          <w:color w:val="FF0000"/>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Calibri" w:hAnsi="Calibri" w:cs="Times New Roman" w:hint="eastAsia"/>
        </w:rPr>
        <w:t>China MSA</w:t>
      </w:r>
      <w:r>
        <w:rPr>
          <w:rFonts w:ascii="Calibri" w:hAnsi="Calibri"/>
        </w:rPr>
        <w:t>………………………</w:t>
      </w:r>
    </w:p>
    <w:p w14:paraId="3B2B5EF9" w14:textId="77777777" w:rsidR="006C1FF6" w:rsidRDefault="009106D4">
      <w:pPr>
        <w:pStyle w:val="BodyText"/>
        <w:tabs>
          <w:tab w:val="left" w:pos="7860"/>
        </w:tabs>
        <w:rPr>
          <w:rFonts w:ascii="Calibri" w:hAnsi="Calibri"/>
        </w:rPr>
      </w:pPr>
      <w:r>
        <w:rPr>
          <w:rFonts w:ascii="Calibri" w:hAnsi="Calibri"/>
        </w:rPr>
        <w:tab/>
      </w:r>
    </w:p>
    <w:p w14:paraId="3B2B5EFA" w14:textId="77777777" w:rsidR="006C1FF6" w:rsidRDefault="009106D4">
      <w:pPr>
        <w:pStyle w:val="Title"/>
      </w:pPr>
      <w:bookmarkStart w:id="1" w:name="_Toc6184"/>
      <w:r>
        <w:rPr>
          <w:rFonts w:hint="eastAsia"/>
        </w:rPr>
        <w:t>Working Draft of Guideline on VDES VDL integrity monitoring</w:t>
      </w:r>
      <w:r>
        <w:rPr>
          <w:rStyle w:val="FootnoteReference"/>
        </w:rPr>
        <w:footnoteReference w:id="3"/>
      </w:r>
      <w:bookmarkEnd w:id="1"/>
    </w:p>
    <w:p w14:paraId="3B2B5EFB" w14:textId="77777777" w:rsidR="006C1FF6" w:rsidRDefault="009106D4">
      <w:pPr>
        <w:pStyle w:val="Heading1"/>
      </w:pPr>
      <w:bookmarkStart w:id="2" w:name="_Toc30596"/>
      <w:r>
        <w:t>Summary</w:t>
      </w:r>
      <w:bookmarkEnd w:id="2"/>
      <w:r>
        <w:t xml:space="preserve"> </w:t>
      </w:r>
    </w:p>
    <w:p w14:paraId="3B2B5EFC" w14:textId="77777777" w:rsidR="006C1FF6" w:rsidRDefault="009106D4">
      <w:pPr>
        <w:pStyle w:val="BodyText"/>
        <w:rPr>
          <w:rFonts w:ascii="Calibri" w:hAnsi="Calibri"/>
        </w:rPr>
      </w:pPr>
      <w:r>
        <w:rPr>
          <w:rFonts w:ascii="Calibri" w:hAnsi="Calibri" w:hint="eastAsia"/>
          <w:lang w:val="en-US" w:eastAsia="zh-CN"/>
        </w:rPr>
        <w:t xml:space="preserve">Based on the discussion at ENAV30 hybrid meeting and the feedback from the offline </w:t>
      </w:r>
      <w:r>
        <w:rPr>
          <w:rFonts w:ascii="Calibri" w:hAnsi="Calibri" w:hint="eastAsia"/>
          <w:lang w:val="en-US" w:eastAsia="zh-CN"/>
        </w:rPr>
        <w:t>communication group, China MSA has revised the working draft of Guideline on VDES VDL integrity monitoring (ENAV30-5.1.3.4) for further consideration at ENVA31.</w:t>
      </w:r>
    </w:p>
    <w:p w14:paraId="3B2B5EFD" w14:textId="77777777" w:rsidR="006C1FF6" w:rsidRDefault="009106D4">
      <w:pPr>
        <w:pStyle w:val="Heading1"/>
      </w:pPr>
      <w:bookmarkStart w:id="3" w:name="_Toc23321"/>
      <w:r>
        <w:t>Purpose of the document</w:t>
      </w:r>
      <w:bookmarkEnd w:id="3"/>
      <w:r>
        <w:t xml:space="preserve"> </w:t>
      </w:r>
    </w:p>
    <w:p w14:paraId="3B2B5EFE" w14:textId="77777777" w:rsidR="006C1FF6" w:rsidRDefault="009106D4">
      <w:pPr>
        <w:pStyle w:val="BodyText"/>
        <w:rPr>
          <w:rFonts w:ascii="Calibri" w:hAnsi="Calibri"/>
          <w:lang w:val="en-US" w:eastAsia="zh-CN"/>
        </w:rPr>
      </w:pPr>
      <w:r>
        <w:rPr>
          <w:rFonts w:ascii="Calibri" w:hAnsi="Calibri" w:hint="eastAsia"/>
        </w:rPr>
        <w:t>The purpose of this document is</w:t>
      </w:r>
      <w:r>
        <w:rPr>
          <w:rFonts w:ascii="Calibri" w:hAnsi="Calibri" w:hint="eastAsia"/>
          <w:lang w:eastAsia="zh-CN"/>
        </w:rPr>
        <w:t xml:space="preserve"> </w:t>
      </w:r>
      <w:r>
        <w:rPr>
          <w:rFonts w:ascii="Calibri" w:hAnsi="Calibri" w:hint="eastAsia"/>
        </w:rPr>
        <w:t xml:space="preserve">to propose a working draft of </w:t>
      </w:r>
      <w:r>
        <w:rPr>
          <w:rFonts w:ascii="Calibri" w:hAnsi="Calibri" w:hint="eastAsia"/>
          <w:lang w:val="en-US" w:eastAsia="zh-CN"/>
        </w:rPr>
        <w:t>G</w:t>
      </w:r>
      <w:r>
        <w:rPr>
          <w:rFonts w:ascii="Calibri" w:hAnsi="Calibri" w:hint="eastAsia"/>
        </w:rPr>
        <w:t>uidelin</w:t>
      </w:r>
      <w:r>
        <w:rPr>
          <w:rFonts w:ascii="Calibri" w:hAnsi="Calibri" w:hint="eastAsia"/>
        </w:rPr>
        <w:t>e on</w:t>
      </w:r>
      <w:r>
        <w:rPr>
          <w:rFonts w:ascii="Calibri" w:hAnsi="Calibri" w:hint="eastAsia"/>
          <w:lang w:val="en-US" w:eastAsia="zh-CN"/>
        </w:rPr>
        <w:t xml:space="preserve"> VDES VDL integrity monitoring. It </w:t>
      </w:r>
      <w:r>
        <w:rPr>
          <w:rFonts w:ascii="Calibri" w:hAnsi="Calibri" w:hint="eastAsia"/>
        </w:rPr>
        <w:t>provide</w:t>
      </w:r>
      <w:r>
        <w:rPr>
          <w:rFonts w:ascii="Calibri" w:hAnsi="Calibri"/>
        </w:rPr>
        <w:t>s</w:t>
      </w:r>
      <w:r>
        <w:rPr>
          <w:rFonts w:ascii="Calibri" w:hAnsi="Calibri" w:hint="eastAsia"/>
        </w:rPr>
        <w:t xml:space="preserve"> an overview of the source of VDES VDL vulnerability, propose</w:t>
      </w:r>
      <w:r>
        <w:rPr>
          <w:rFonts w:ascii="Calibri" w:hAnsi="Calibri"/>
        </w:rPr>
        <w:t>s</w:t>
      </w:r>
      <w:r>
        <w:rPr>
          <w:rFonts w:ascii="Calibri" w:hAnsi="Calibri" w:hint="eastAsia"/>
        </w:rPr>
        <w:t xml:space="preserve"> methods for IALA members to detect and mitigate the effects of </w:t>
      </w:r>
      <w:r>
        <w:rPr>
          <w:rFonts w:ascii="Calibri" w:hAnsi="Calibri" w:hint="eastAsia"/>
          <w:lang w:val="en-US" w:eastAsia="zh-CN"/>
        </w:rPr>
        <w:t>abnormal</w:t>
      </w:r>
      <w:r>
        <w:rPr>
          <w:rFonts w:ascii="Calibri" w:hAnsi="Calibri" w:hint="eastAsia"/>
        </w:rPr>
        <w:t xml:space="preserve"> VDL transmissions</w:t>
      </w:r>
      <w:r>
        <w:rPr>
          <w:rFonts w:ascii="Calibri" w:hAnsi="Calibri" w:hint="eastAsia"/>
          <w:lang w:val="en-US" w:eastAsia="zh-CN"/>
        </w:rPr>
        <w:t>, and gives suggestions on the implementation and enforce</w:t>
      </w:r>
      <w:r>
        <w:rPr>
          <w:rFonts w:ascii="Calibri" w:hAnsi="Calibri" w:hint="eastAsia"/>
          <w:lang w:val="en-US" w:eastAsia="zh-CN"/>
        </w:rPr>
        <w:t>ment.</w:t>
      </w:r>
    </w:p>
    <w:p w14:paraId="3B2B5EFF" w14:textId="77777777" w:rsidR="006C1FF6" w:rsidRDefault="009106D4">
      <w:pPr>
        <w:pStyle w:val="Heading1"/>
      </w:pPr>
      <w:bookmarkStart w:id="4" w:name="_Toc19284"/>
      <w:r>
        <w:t>Background</w:t>
      </w:r>
      <w:bookmarkEnd w:id="4"/>
    </w:p>
    <w:p w14:paraId="3B2B5F00" w14:textId="77777777" w:rsidR="006C1FF6" w:rsidRDefault="009106D4">
      <w:pPr>
        <w:pStyle w:val="BodyText"/>
        <w:rPr>
          <w:rFonts w:ascii="Calibri" w:hAnsi="Calibri"/>
        </w:rPr>
      </w:pPr>
      <w:r>
        <w:rPr>
          <w:rFonts w:ascii="Calibri" w:hAnsi="Calibri" w:hint="eastAsia"/>
        </w:rPr>
        <w:t xml:space="preserve">At ENAV28, </w:t>
      </w:r>
      <w:r>
        <w:rPr>
          <w:rFonts w:ascii="Calibri" w:hAnsi="Calibri" w:hint="eastAsia"/>
          <w:lang w:val="en-US" w:eastAsia="zh-CN"/>
        </w:rPr>
        <w:t>China MSA</w:t>
      </w:r>
      <w:r>
        <w:rPr>
          <w:rFonts w:ascii="Calibri" w:hAnsi="Calibri" w:hint="eastAsia"/>
        </w:rPr>
        <w:t xml:space="preserve"> proposed</w:t>
      </w:r>
      <w:r>
        <w:rPr>
          <w:rFonts w:ascii="Calibri" w:hAnsi="Calibri" w:hint="eastAsia"/>
          <w:lang w:val="en-US" w:eastAsia="zh-CN"/>
        </w:rPr>
        <w:t xml:space="preserve"> </w:t>
      </w:r>
      <w:r>
        <w:rPr>
          <w:rFonts w:ascii="Calibri" w:hAnsi="Calibri" w:hint="eastAsia"/>
        </w:rPr>
        <w:t>a new work item of develo</w:t>
      </w:r>
      <w:r>
        <w:rPr>
          <w:rFonts w:ascii="Calibri" w:eastAsia="SimSun" w:hAnsi="Calibri" w:hint="eastAsia"/>
          <w:lang w:val="en-US" w:eastAsia="zh-CN"/>
        </w:rPr>
        <w:t>ping</w:t>
      </w:r>
      <w:r>
        <w:rPr>
          <w:rFonts w:ascii="Calibri" w:hAnsi="Calibri" w:hint="eastAsia"/>
        </w:rPr>
        <w:t xml:space="preserve"> </w:t>
      </w:r>
      <w:r>
        <w:rPr>
          <w:rFonts w:ascii="Calibri" w:eastAsia="SimSun" w:hAnsi="Calibri" w:hint="eastAsia"/>
          <w:lang w:val="en-US" w:eastAsia="zh-CN"/>
        </w:rPr>
        <w:t>G</w:t>
      </w:r>
      <w:r>
        <w:rPr>
          <w:rFonts w:ascii="Calibri" w:hAnsi="Calibri" w:hint="eastAsia"/>
        </w:rPr>
        <w:t>uideline on VDES VDL integrity monitoring</w:t>
      </w:r>
      <w:r>
        <w:rPr>
          <w:rFonts w:ascii="Calibri" w:hAnsi="Calibri" w:hint="eastAsia"/>
          <w:lang w:val="en-US" w:eastAsia="zh-CN"/>
        </w:rPr>
        <w:t xml:space="preserve"> and the Council 74 approved to add this new work item </w:t>
      </w:r>
      <w:r>
        <w:rPr>
          <w:rFonts w:ascii="Calibri" w:hAnsi="Calibri" w:hint="eastAsia"/>
        </w:rPr>
        <w:t xml:space="preserve">for </w:t>
      </w:r>
      <w:r>
        <w:rPr>
          <w:rFonts w:ascii="Calibri" w:hAnsi="Calibri" w:hint="eastAsia"/>
          <w:lang w:val="en-US" w:eastAsia="zh-CN"/>
        </w:rPr>
        <w:t>w</w:t>
      </w:r>
      <w:r>
        <w:rPr>
          <w:rFonts w:ascii="Calibri" w:hAnsi="Calibri" w:hint="eastAsia"/>
        </w:rPr>
        <w:t xml:space="preserve">ork </w:t>
      </w:r>
      <w:r>
        <w:rPr>
          <w:rFonts w:ascii="Calibri" w:hAnsi="Calibri" w:hint="eastAsia"/>
          <w:lang w:val="en-US" w:eastAsia="zh-CN"/>
        </w:rPr>
        <w:t>p</w:t>
      </w:r>
      <w:r>
        <w:rPr>
          <w:rFonts w:ascii="Calibri" w:hAnsi="Calibri" w:hint="eastAsia"/>
        </w:rPr>
        <w:t>rogramme 2018-2023</w:t>
      </w:r>
      <w:r>
        <w:rPr>
          <w:rFonts w:ascii="Calibri" w:hAnsi="Calibri" w:hint="eastAsia"/>
          <w:lang w:val="en-US" w:eastAsia="zh-CN"/>
        </w:rPr>
        <w:t xml:space="preserve">. At ENAV29, </w:t>
      </w:r>
      <w:r>
        <w:rPr>
          <w:rFonts w:ascii="Calibri" w:eastAsia="SimSun" w:hAnsi="Calibri" w:hint="eastAsia"/>
          <w:lang w:val="en-US" w:eastAsia="zh-CN"/>
        </w:rPr>
        <w:t>C</w:t>
      </w:r>
      <w:r>
        <w:rPr>
          <w:rFonts w:ascii="Calibri" w:hAnsi="Calibri" w:hint="eastAsia"/>
        </w:rPr>
        <w:t xml:space="preserve">hapter 1 </w:t>
      </w:r>
      <w:r>
        <w:rPr>
          <w:rFonts w:ascii="Calibri" w:hAnsi="Calibri" w:hint="eastAsia"/>
          <w:lang w:val="en-US" w:eastAsia="zh-CN"/>
        </w:rPr>
        <w:t>to</w:t>
      </w:r>
      <w:r>
        <w:rPr>
          <w:rFonts w:ascii="Calibri" w:hAnsi="Calibri" w:hint="eastAsia"/>
        </w:rPr>
        <w:t xml:space="preserve"> 4</w:t>
      </w:r>
      <w:r>
        <w:rPr>
          <w:rFonts w:ascii="Calibri" w:hAnsi="Calibri" w:hint="eastAsia"/>
          <w:lang w:val="en-US" w:eastAsia="zh-CN"/>
        </w:rPr>
        <w:t xml:space="preserve"> of the</w:t>
      </w:r>
      <w:r>
        <w:rPr>
          <w:rFonts w:ascii="Calibri" w:hAnsi="Calibri" w:hint="eastAsia"/>
        </w:rPr>
        <w:t xml:space="preserve"> input </w:t>
      </w:r>
      <w:r>
        <w:rPr>
          <w:rFonts w:ascii="Calibri" w:hAnsi="Calibri" w:hint="eastAsia"/>
          <w:lang w:val="en-US" w:eastAsia="zh-CN"/>
        </w:rPr>
        <w:t>d</w:t>
      </w:r>
      <w:r>
        <w:rPr>
          <w:rFonts w:ascii="Calibri" w:hAnsi="Calibri" w:hint="eastAsia"/>
        </w:rPr>
        <w:t xml:space="preserve">raft </w:t>
      </w:r>
      <w:r>
        <w:rPr>
          <w:rFonts w:ascii="Calibri" w:hAnsi="Calibri" w:hint="eastAsia"/>
          <w:lang w:val="en-US" w:eastAsia="zh-CN"/>
        </w:rPr>
        <w:t>g</w:t>
      </w:r>
      <w:r>
        <w:rPr>
          <w:rFonts w:ascii="Calibri" w:hAnsi="Calibri" w:hint="eastAsia"/>
        </w:rPr>
        <w:t>uideline were discussed</w:t>
      </w:r>
      <w:r>
        <w:rPr>
          <w:rFonts w:ascii="Calibri" w:hAnsi="Calibri" w:hint="eastAsia"/>
          <w:lang w:val="en-US" w:eastAsia="zh-CN"/>
        </w:rPr>
        <w:t xml:space="preserve"> and revised</w:t>
      </w:r>
      <w:r>
        <w:rPr>
          <w:rFonts w:ascii="Calibri" w:hAnsi="Calibri" w:hint="eastAsia"/>
        </w:rPr>
        <w:t>.</w:t>
      </w:r>
      <w:r>
        <w:rPr>
          <w:rFonts w:ascii="Calibri" w:hAnsi="Calibri" w:hint="eastAsia"/>
          <w:lang w:val="en-US" w:eastAsia="zh-CN"/>
        </w:rPr>
        <w:t xml:space="preserve"> At ENAV30, the input ENAV30-5.1.3.4 Working Draft of Guideline on VDES VDL integrity monitoring was presented by China MSA. During ENAV30, Chapter 4 to 6 were discussed.</w:t>
      </w:r>
      <w:r>
        <w:rPr>
          <w:rFonts w:ascii="Calibri" w:hAnsi="Calibri"/>
          <w:lang w:val="en-US" w:eastAsia="zh-CN"/>
        </w:rPr>
        <w:t xml:space="preserve"> </w:t>
      </w:r>
      <w:r>
        <w:rPr>
          <w:rFonts w:ascii="Calibri" w:hAnsi="Calibri" w:hint="eastAsia"/>
          <w:lang w:val="en-US" w:eastAsia="zh-CN"/>
        </w:rPr>
        <w:t xml:space="preserve">The section 5.5 was added and improved. </w:t>
      </w:r>
      <w:r>
        <w:rPr>
          <w:rFonts w:ascii="Calibri" w:hAnsi="Calibri" w:hint="eastAsia"/>
        </w:rPr>
        <w:t xml:space="preserve">The work </w:t>
      </w:r>
      <w:r>
        <w:rPr>
          <w:rFonts w:ascii="Calibri" w:hAnsi="Calibri" w:hint="eastAsia"/>
        </w:rPr>
        <w:t>on the draft guideline is planned to continue during ENAV3</w:t>
      </w:r>
      <w:r>
        <w:rPr>
          <w:rFonts w:ascii="Calibri" w:hAnsi="Calibri" w:hint="eastAsia"/>
          <w:lang w:val="en-US" w:eastAsia="zh-CN"/>
        </w:rPr>
        <w:t>1</w:t>
      </w:r>
      <w:r>
        <w:rPr>
          <w:rFonts w:ascii="Calibri" w:hAnsi="Calibri" w:hint="eastAsia"/>
        </w:rPr>
        <w:t xml:space="preserve"> as a task group.</w:t>
      </w:r>
    </w:p>
    <w:p w14:paraId="3B2B5F01" w14:textId="77777777" w:rsidR="006C1FF6" w:rsidRDefault="009106D4">
      <w:pPr>
        <w:pStyle w:val="Heading1"/>
      </w:pPr>
      <w:bookmarkStart w:id="5" w:name="_Toc2531"/>
      <w:r>
        <w:t>Discussion</w:t>
      </w:r>
      <w:bookmarkEnd w:id="5"/>
    </w:p>
    <w:p w14:paraId="3B2B5F02" w14:textId="77777777" w:rsidR="006C1FF6" w:rsidRDefault="009106D4">
      <w:pPr>
        <w:pStyle w:val="BodyText"/>
        <w:rPr>
          <w:rFonts w:ascii="Calibri" w:hAnsi="Calibri"/>
          <w:lang w:val="en-US" w:eastAsia="zh-CN"/>
        </w:rPr>
      </w:pPr>
      <w:r>
        <w:rPr>
          <w:rFonts w:ascii="Calibri" w:hAnsi="Calibri" w:hint="eastAsia"/>
          <w:lang w:val="en-US" w:eastAsia="zh-CN"/>
        </w:rPr>
        <w:t>Revisions of the working draft guideline:</w:t>
      </w:r>
    </w:p>
    <w:p w14:paraId="3B2B5F03" w14:textId="77777777" w:rsidR="006C1FF6" w:rsidRDefault="009106D4">
      <w:pPr>
        <w:pStyle w:val="BodyText"/>
        <w:numPr>
          <w:ilvl w:val="0"/>
          <w:numId w:val="25"/>
        </w:numPr>
        <w:rPr>
          <w:rFonts w:ascii="Calibri" w:hAnsi="Calibri"/>
          <w:lang w:val="en-US" w:eastAsia="zh-CN"/>
        </w:rPr>
      </w:pPr>
      <w:r>
        <w:rPr>
          <w:rFonts w:ascii="Calibri" w:hAnsi="Calibri" w:hint="eastAsia"/>
          <w:lang w:val="en-US" w:eastAsia="zh-CN"/>
        </w:rPr>
        <w:t>Revise and improve Chapter 4-6 based on the suggestions at ENAV30;</w:t>
      </w:r>
    </w:p>
    <w:p w14:paraId="3B2B5F04" w14:textId="77777777" w:rsidR="006C1FF6" w:rsidRDefault="009106D4">
      <w:pPr>
        <w:pStyle w:val="BodyText"/>
        <w:numPr>
          <w:ilvl w:val="0"/>
          <w:numId w:val="25"/>
        </w:numPr>
        <w:rPr>
          <w:rFonts w:ascii="Calibri" w:hAnsi="Calibri"/>
          <w:b/>
          <w:bCs/>
        </w:rPr>
      </w:pPr>
      <w:r>
        <w:rPr>
          <w:rFonts w:ascii="Calibri" w:hAnsi="Calibri" w:hint="eastAsia"/>
          <w:lang w:val="en-US" w:eastAsia="zh-CN"/>
        </w:rPr>
        <w:t xml:space="preserve">Add the new section 5.5 Resource coordination according to </w:t>
      </w:r>
      <w:r>
        <w:rPr>
          <w:rFonts w:ascii="Calibri" w:hAnsi="Calibri" w:hint="eastAsia"/>
          <w:lang w:val="en-US" w:eastAsia="zh-CN"/>
        </w:rPr>
        <w:t>the suggestions at ENAV30.</w:t>
      </w:r>
    </w:p>
    <w:p w14:paraId="3B2B5F05" w14:textId="77777777" w:rsidR="006C1FF6" w:rsidRDefault="009106D4">
      <w:pPr>
        <w:pStyle w:val="Heading1"/>
        <w:rPr>
          <w:lang w:eastAsia="de-DE"/>
        </w:rPr>
      </w:pPr>
      <w:bookmarkStart w:id="6" w:name="_Toc16354"/>
      <w:r>
        <w:rPr>
          <w:rFonts w:hint="eastAsia"/>
          <w:lang w:val="en-US" w:eastAsia="zh-CN"/>
        </w:rPr>
        <w:lastRenderedPageBreak/>
        <w:t>proposal</w:t>
      </w:r>
      <w:bookmarkEnd w:id="6"/>
    </w:p>
    <w:p w14:paraId="3B2B5F06" w14:textId="77777777" w:rsidR="006C1FF6" w:rsidRDefault="009106D4">
      <w:pPr>
        <w:pStyle w:val="BodyText"/>
        <w:rPr>
          <w:rFonts w:ascii="Calibri" w:hAnsi="Calibri"/>
        </w:rPr>
      </w:pPr>
      <w:r>
        <w:rPr>
          <w:rFonts w:ascii="Calibri" w:hAnsi="Calibri" w:hint="eastAsia"/>
          <w:lang w:val="en-US" w:eastAsia="zh-CN"/>
        </w:rPr>
        <w:t>It is recommended that the ENAV Committee revise the Guideline on VDES VDL integrity monitoring based on the working draft guideline submitted by China MSA.</w:t>
      </w:r>
    </w:p>
    <w:p w14:paraId="3B2B5F07" w14:textId="77777777" w:rsidR="006C1FF6" w:rsidRDefault="009106D4">
      <w:pPr>
        <w:pStyle w:val="Heading1"/>
      </w:pPr>
      <w:bookmarkStart w:id="7" w:name="_Toc10896"/>
      <w:r>
        <w:t>References</w:t>
      </w:r>
      <w:bookmarkEnd w:id="7"/>
    </w:p>
    <w:p w14:paraId="3B2B5F08" w14:textId="77777777" w:rsidR="006C1FF6" w:rsidRDefault="009106D4">
      <w:pPr>
        <w:pStyle w:val="References"/>
        <w:numPr>
          <w:ilvl w:val="0"/>
          <w:numId w:val="26"/>
        </w:numPr>
        <w:spacing w:line="340" w:lineRule="exact"/>
        <w:rPr>
          <w:rFonts w:ascii="Calibri" w:hAnsi="Calibri"/>
          <w:sz w:val="22"/>
          <w:szCs w:val="22"/>
          <w:lang w:val="en-US" w:eastAsia="de-DE"/>
        </w:rPr>
      </w:pPr>
      <w:r>
        <w:rPr>
          <w:rFonts w:ascii="Calibri" w:hAnsi="Calibri" w:hint="eastAsia"/>
          <w:sz w:val="22"/>
          <w:szCs w:val="22"/>
          <w:lang w:val="en-US" w:eastAsia="zh-CN"/>
        </w:rPr>
        <w:t>IALA R0124,</w:t>
      </w:r>
      <w:r>
        <w:rPr>
          <w:rFonts w:ascii="Calibri" w:hAnsi="Calibri" w:hint="eastAsia"/>
          <w:color w:val="C0504D" w:themeColor="accent2"/>
          <w:sz w:val="22"/>
          <w:szCs w:val="22"/>
          <w:lang w:val="en-US" w:eastAsia="zh-CN"/>
        </w:rPr>
        <w:t xml:space="preserve"> </w:t>
      </w:r>
      <w:r>
        <w:rPr>
          <w:rFonts w:ascii="Calibri" w:hAnsi="Calibri" w:hint="eastAsia"/>
          <w:i/>
          <w:iCs/>
          <w:sz w:val="22"/>
          <w:szCs w:val="22"/>
          <w:lang w:val="en-US" w:eastAsia="zh-CN"/>
        </w:rPr>
        <w:t>The AIS Service, December 2012</w:t>
      </w:r>
    </w:p>
    <w:p w14:paraId="3B2B5F09" w14:textId="77777777" w:rsidR="006C1FF6" w:rsidRDefault="009106D4">
      <w:pPr>
        <w:pStyle w:val="References"/>
        <w:numPr>
          <w:ilvl w:val="0"/>
          <w:numId w:val="26"/>
        </w:numPr>
        <w:spacing w:line="340" w:lineRule="exact"/>
        <w:rPr>
          <w:rFonts w:ascii="Calibri" w:hAnsi="Calibri"/>
          <w:sz w:val="22"/>
          <w:szCs w:val="22"/>
          <w:lang w:val="en-US" w:eastAsia="zh-CN"/>
        </w:rPr>
      </w:pPr>
      <w:r>
        <w:rPr>
          <w:rFonts w:ascii="Calibri" w:hAnsi="Calibri" w:hint="eastAsia"/>
          <w:sz w:val="22"/>
          <w:szCs w:val="22"/>
          <w:lang w:val="en-US" w:eastAsia="zh-CN"/>
        </w:rPr>
        <w:t>IALA G111</w:t>
      </w:r>
      <w:r>
        <w:rPr>
          <w:rFonts w:ascii="Calibri" w:hAnsi="Calibri" w:hint="eastAsia"/>
          <w:sz w:val="22"/>
          <w:szCs w:val="22"/>
          <w:lang w:val="en-US" w:eastAsia="zh-CN"/>
        </w:rPr>
        <w:t>7,</w:t>
      </w:r>
      <w:r>
        <w:rPr>
          <w:rFonts w:ascii="Calibri" w:hAnsi="Calibri" w:hint="eastAsia"/>
          <w:i/>
          <w:iCs/>
          <w:sz w:val="22"/>
          <w:szCs w:val="22"/>
          <w:lang w:val="en-US" w:eastAsia="zh-CN"/>
        </w:rPr>
        <w:t xml:space="preserve"> VHF Data Exchange </w:t>
      </w:r>
      <w:proofErr w:type="gramStart"/>
      <w:r>
        <w:rPr>
          <w:rFonts w:ascii="Calibri" w:hAnsi="Calibri" w:hint="eastAsia"/>
          <w:i/>
          <w:iCs/>
          <w:sz w:val="22"/>
          <w:szCs w:val="22"/>
          <w:lang w:val="en-US" w:eastAsia="zh-CN"/>
        </w:rPr>
        <w:t>System(</w:t>
      </w:r>
      <w:proofErr w:type="gramEnd"/>
      <w:r>
        <w:rPr>
          <w:rFonts w:ascii="Calibri" w:hAnsi="Calibri" w:hint="eastAsia"/>
          <w:i/>
          <w:iCs/>
          <w:sz w:val="22"/>
          <w:szCs w:val="22"/>
          <w:lang w:val="en-US" w:eastAsia="zh-CN"/>
        </w:rPr>
        <w:t>VDES) Overview, December 2022</w:t>
      </w:r>
    </w:p>
    <w:p w14:paraId="3B2B5F0A" w14:textId="77777777" w:rsidR="006C1FF6" w:rsidRDefault="009106D4">
      <w:pPr>
        <w:pStyle w:val="References"/>
        <w:numPr>
          <w:ilvl w:val="0"/>
          <w:numId w:val="26"/>
        </w:numPr>
        <w:spacing w:line="340" w:lineRule="exact"/>
        <w:rPr>
          <w:rFonts w:ascii="Calibri" w:hAnsi="Calibri"/>
          <w:i/>
          <w:iCs/>
          <w:sz w:val="22"/>
          <w:szCs w:val="22"/>
          <w:lang w:val="en-US" w:eastAsia="zh-CN"/>
        </w:rPr>
      </w:pPr>
      <w:r>
        <w:rPr>
          <w:rFonts w:ascii="Calibri" w:hAnsi="Calibri" w:hint="eastAsia"/>
          <w:sz w:val="22"/>
          <w:szCs w:val="22"/>
          <w:lang w:val="en-US" w:eastAsia="zh-CN"/>
        </w:rPr>
        <w:t xml:space="preserve">ITU-R M.2092-1, </w:t>
      </w:r>
      <w:r>
        <w:rPr>
          <w:rFonts w:ascii="Calibri" w:hAnsi="Calibri" w:hint="eastAsia"/>
          <w:i/>
          <w:iCs/>
          <w:sz w:val="22"/>
          <w:szCs w:val="22"/>
          <w:lang w:val="en-US" w:eastAsia="zh-CN"/>
        </w:rPr>
        <w:t>Technical characteristics for a VHF data exchange system in the VHF maritime mobile band,</w:t>
      </w:r>
      <w:r>
        <w:rPr>
          <w:rFonts w:ascii="Calibri" w:hAnsi="Calibri"/>
          <w:i/>
          <w:iCs/>
          <w:sz w:val="22"/>
          <w:szCs w:val="22"/>
          <w:lang w:val="en-US" w:eastAsia="zh-CN"/>
        </w:rPr>
        <w:t xml:space="preserve"> </w:t>
      </w:r>
      <w:r>
        <w:rPr>
          <w:rFonts w:ascii="Calibri" w:hAnsi="Calibri" w:hint="eastAsia"/>
          <w:i/>
          <w:iCs/>
          <w:sz w:val="22"/>
          <w:szCs w:val="22"/>
          <w:lang w:val="en-US" w:eastAsia="zh-CN"/>
        </w:rPr>
        <w:t>February 2022</w:t>
      </w:r>
    </w:p>
    <w:p w14:paraId="3B2B5F0B" w14:textId="77777777" w:rsidR="006C1FF6" w:rsidRDefault="009106D4">
      <w:pPr>
        <w:pStyle w:val="Heading1"/>
      </w:pPr>
      <w:bookmarkStart w:id="8" w:name="_Toc24441"/>
      <w:r>
        <w:t>Action requested of the Committee</w:t>
      </w:r>
      <w:bookmarkEnd w:id="8"/>
    </w:p>
    <w:p w14:paraId="3B2B5F0C" w14:textId="77777777" w:rsidR="006C1FF6" w:rsidRDefault="009106D4">
      <w:pPr>
        <w:spacing w:after="120" w:line="240" w:lineRule="auto"/>
        <w:jc w:val="both"/>
        <w:rPr>
          <w:lang w:val="en-US"/>
        </w:rPr>
        <w:sectPr w:rsidR="006C1FF6">
          <w:headerReference w:type="default" r:id="rId12"/>
          <w:footerReference w:type="default" r:id="rId13"/>
          <w:headerReference w:type="first" r:id="rId14"/>
          <w:footerReference w:type="first" r:id="rId15"/>
          <w:pgSz w:w="11906" w:h="16838"/>
          <w:pgMar w:top="1733" w:right="794" w:bottom="567" w:left="907" w:header="564" w:footer="611" w:gutter="0"/>
          <w:cols w:space="708"/>
          <w:titlePg/>
          <w:docGrid w:linePitch="360"/>
        </w:sectPr>
      </w:pPr>
      <w:r>
        <w:rPr>
          <w:rFonts w:ascii="Calibri" w:eastAsia="SimSun" w:hAnsi="Calibri" w:cs="Calibri"/>
          <w:sz w:val="22"/>
          <w:lang w:eastAsia="en-GB"/>
        </w:rPr>
        <w:t xml:space="preserve">The Committee is requested to </w:t>
      </w:r>
      <w:r>
        <w:rPr>
          <w:rFonts w:ascii="Calibri" w:eastAsia="SimSun" w:hAnsi="Calibri" w:cs="Calibri" w:hint="eastAsia"/>
          <w:sz w:val="22"/>
          <w:lang w:val="en-US" w:eastAsia="zh-CN"/>
        </w:rPr>
        <w:t xml:space="preserve">review </w:t>
      </w:r>
      <w:r>
        <w:rPr>
          <w:rFonts w:ascii="Calibri" w:eastAsia="SimSun" w:hAnsi="Calibri" w:cs="Calibri"/>
          <w:sz w:val="22"/>
          <w:lang w:eastAsia="en-GB"/>
        </w:rPr>
        <w:t xml:space="preserve">the </w:t>
      </w:r>
      <w:r>
        <w:rPr>
          <w:rFonts w:ascii="Calibri" w:eastAsia="SimSun" w:hAnsi="Calibri" w:cs="Calibri" w:hint="eastAsia"/>
          <w:sz w:val="22"/>
          <w:lang w:val="en-US" w:eastAsia="zh-CN"/>
        </w:rPr>
        <w:t>working draft of</w:t>
      </w:r>
      <w:r>
        <w:rPr>
          <w:rFonts w:ascii="Calibri" w:eastAsia="SimSun" w:hAnsi="Calibri" w:cs="Calibri"/>
          <w:sz w:val="22"/>
          <w:lang w:eastAsia="en-GB"/>
        </w:rPr>
        <w:t xml:space="preserve"> </w:t>
      </w:r>
      <w:r>
        <w:rPr>
          <w:rFonts w:ascii="Calibri" w:eastAsia="SimSun" w:hAnsi="Calibri" w:cs="Calibri" w:hint="eastAsia"/>
          <w:sz w:val="22"/>
          <w:lang w:val="en-US" w:eastAsia="zh-CN"/>
        </w:rPr>
        <w:t>G</w:t>
      </w:r>
      <w:r>
        <w:rPr>
          <w:rFonts w:ascii="Calibri" w:eastAsia="SimSun" w:hAnsi="Calibri" w:cs="Calibri" w:hint="eastAsia"/>
          <w:sz w:val="22"/>
          <w:lang w:eastAsia="en-GB"/>
        </w:rPr>
        <w:t xml:space="preserve">uideline </w:t>
      </w:r>
      <w:r>
        <w:rPr>
          <w:rFonts w:ascii="Calibri" w:eastAsia="SimSun" w:hAnsi="Calibri" w:cs="Calibri" w:hint="eastAsia"/>
          <w:sz w:val="22"/>
          <w:lang w:val="en-US" w:eastAsia="zh-CN"/>
        </w:rPr>
        <w:t>on VDES VDL integrity monitoring and</w:t>
      </w:r>
      <w:r>
        <w:rPr>
          <w:rFonts w:ascii="Calibri" w:eastAsia="SimSun" w:hAnsi="Calibri" w:cs="Calibri" w:hint="eastAsia"/>
          <w:sz w:val="22"/>
          <w:lang w:eastAsia="ja-JP"/>
        </w:rPr>
        <w:t xml:space="preserve"> </w:t>
      </w:r>
      <w:r>
        <w:rPr>
          <w:rFonts w:ascii="Calibri" w:eastAsia="SimSun" w:hAnsi="Calibri" w:cs="Calibri" w:hint="eastAsia"/>
          <w:sz w:val="22"/>
          <w:lang w:val="en-US" w:eastAsia="zh-CN"/>
        </w:rPr>
        <w:t>take action as appropriate.</w:t>
      </w:r>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6C1FF6" w14:paraId="3B2B5F0E" w14:textId="77777777">
        <w:trPr>
          <w:trHeight w:hRule="exact" w:val="2948"/>
        </w:trPr>
        <w:tc>
          <w:tcPr>
            <w:tcW w:w="11185" w:type="dxa"/>
          </w:tcPr>
          <w:p w14:paraId="3B2B5F0D" w14:textId="77777777" w:rsidR="006C1FF6" w:rsidRDefault="009106D4">
            <w:pPr>
              <w:pStyle w:val="Documenttype"/>
              <w:suppressAutoHyphens/>
            </w:pPr>
            <w:r>
              <w:lastRenderedPageBreak/>
              <w:t>IALA Guideline</w:t>
            </w:r>
          </w:p>
        </w:tc>
      </w:tr>
    </w:tbl>
    <w:p w14:paraId="3B2B5F0F" w14:textId="77777777" w:rsidR="006C1FF6" w:rsidRDefault="006C1FF6">
      <w:pPr>
        <w:suppressAutoHyphens/>
      </w:pPr>
    </w:p>
    <w:p w14:paraId="3B2B5F10" w14:textId="77777777" w:rsidR="006C1FF6" w:rsidRDefault="006C1FF6">
      <w:pPr>
        <w:suppressAutoHyphens/>
      </w:pPr>
    </w:p>
    <w:p w14:paraId="3B2B5F11" w14:textId="77777777" w:rsidR="006C1FF6" w:rsidRDefault="009106D4">
      <w:pPr>
        <w:pStyle w:val="Documentnumber"/>
        <w:suppressAutoHyphens/>
      </w:pPr>
      <w:r>
        <w:t xml:space="preserve">Gnnnn </w:t>
      </w:r>
    </w:p>
    <w:p w14:paraId="3B2B5F12" w14:textId="77777777" w:rsidR="006C1FF6" w:rsidRDefault="009106D4">
      <w:pPr>
        <w:pStyle w:val="Documentname"/>
        <w:rPr>
          <w:rFonts w:eastAsia="SimSun"/>
          <w:lang w:val="en-US" w:eastAsia="zh-CN"/>
        </w:rPr>
      </w:pPr>
      <w:r>
        <w:rPr>
          <w:rFonts w:eastAsia="SimSun" w:hint="eastAsia"/>
          <w:lang w:val="en-US" w:eastAsia="zh-CN"/>
        </w:rPr>
        <w:t>VDES VDL INTEGRITY MONITORING</w:t>
      </w:r>
    </w:p>
    <w:p w14:paraId="3B2B5F13" w14:textId="77777777" w:rsidR="006C1FF6" w:rsidRDefault="006C1FF6">
      <w:pPr>
        <w:pStyle w:val="BodyText"/>
      </w:pPr>
    </w:p>
    <w:p w14:paraId="3B2B5F14" w14:textId="77777777" w:rsidR="006C1FF6" w:rsidRDefault="006C1FF6">
      <w:pPr>
        <w:suppressAutoHyphens/>
      </w:pPr>
    </w:p>
    <w:p w14:paraId="3B2B5F15" w14:textId="77777777" w:rsidR="006C1FF6" w:rsidRDefault="006C1FF6">
      <w:pPr>
        <w:suppressAutoHyphens/>
      </w:pPr>
    </w:p>
    <w:p w14:paraId="3B2B5F16" w14:textId="77777777" w:rsidR="006C1FF6" w:rsidRDefault="006C1FF6">
      <w:pPr>
        <w:suppressAutoHyphens/>
      </w:pPr>
    </w:p>
    <w:p w14:paraId="3B2B5F17" w14:textId="77777777" w:rsidR="006C1FF6" w:rsidRDefault="006C1FF6">
      <w:pPr>
        <w:suppressAutoHyphens/>
      </w:pPr>
    </w:p>
    <w:p w14:paraId="3B2B5F18" w14:textId="77777777" w:rsidR="006C1FF6" w:rsidRDefault="006C1FF6">
      <w:pPr>
        <w:pStyle w:val="BodyText"/>
      </w:pPr>
    </w:p>
    <w:p w14:paraId="3B2B5F19" w14:textId="77777777" w:rsidR="006C1FF6" w:rsidRDefault="006C1FF6">
      <w:pPr>
        <w:suppressAutoHyphens/>
      </w:pPr>
    </w:p>
    <w:p w14:paraId="3B2B5F1A" w14:textId="77777777" w:rsidR="006C1FF6" w:rsidRDefault="006C1FF6">
      <w:pPr>
        <w:suppressAutoHyphens/>
      </w:pPr>
    </w:p>
    <w:p w14:paraId="3B2B5F1B" w14:textId="77777777" w:rsidR="006C1FF6" w:rsidRDefault="006C1FF6">
      <w:pPr>
        <w:suppressAutoHyphens/>
      </w:pPr>
    </w:p>
    <w:p w14:paraId="3B2B5F1C" w14:textId="77777777" w:rsidR="006C1FF6" w:rsidRDefault="009106D4">
      <w:pPr>
        <w:tabs>
          <w:tab w:val="left" w:pos="6240"/>
        </w:tabs>
        <w:suppressAutoHyphens/>
      </w:pPr>
      <w:r>
        <w:tab/>
      </w:r>
    </w:p>
    <w:p w14:paraId="3B2B5F1D" w14:textId="77777777" w:rsidR="006C1FF6" w:rsidRDefault="006C1FF6">
      <w:pPr>
        <w:suppressAutoHyphens/>
      </w:pPr>
    </w:p>
    <w:p w14:paraId="3B2B5F1E" w14:textId="77777777" w:rsidR="006C1FF6" w:rsidRDefault="006C1FF6">
      <w:pPr>
        <w:suppressAutoHyphens/>
      </w:pPr>
    </w:p>
    <w:p w14:paraId="3B2B5F1F" w14:textId="77777777" w:rsidR="006C1FF6" w:rsidRDefault="006C1FF6">
      <w:pPr>
        <w:suppressAutoHyphens/>
      </w:pPr>
    </w:p>
    <w:p w14:paraId="3B2B5F20" w14:textId="77777777" w:rsidR="006C1FF6" w:rsidRDefault="006C1FF6">
      <w:pPr>
        <w:suppressAutoHyphens/>
      </w:pPr>
    </w:p>
    <w:p w14:paraId="3B2B5F21" w14:textId="77777777" w:rsidR="006C1FF6" w:rsidRDefault="006C1FF6">
      <w:pPr>
        <w:suppressAutoHyphens/>
      </w:pPr>
    </w:p>
    <w:p w14:paraId="3B2B5F22" w14:textId="77777777" w:rsidR="006C1FF6" w:rsidRDefault="006C1FF6">
      <w:pPr>
        <w:suppressAutoHyphens/>
      </w:pPr>
    </w:p>
    <w:p w14:paraId="3B2B5F23" w14:textId="77777777" w:rsidR="006C1FF6" w:rsidRDefault="006C1FF6">
      <w:pPr>
        <w:suppressAutoHyphens/>
      </w:pPr>
    </w:p>
    <w:p w14:paraId="3B2B5F24" w14:textId="77777777" w:rsidR="006C1FF6" w:rsidRDefault="006C1FF6">
      <w:pPr>
        <w:suppressAutoHyphens/>
      </w:pPr>
    </w:p>
    <w:p w14:paraId="3B2B5F25" w14:textId="77777777" w:rsidR="006C1FF6" w:rsidRDefault="006C1FF6">
      <w:pPr>
        <w:suppressAutoHyphens/>
      </w:pPr>
    </w:p>
    <w:p w14:paraId="3B2B5F26" w14:textId="77777777" w:rsidR="006C1FF6" w:rsidRDefault="006C1FF6">
      <w:pPr>
        <w:suppressAutoHyphens/>
      </w:pPr>
    </w:p>
    <w:p w14:paraId="3B2B5F27" w14:textId="77777777" w:rsidR="006C1FF6" w:rsidRDefault="006C1FF6">
      <w:pPr>
        <w:suppressAutoHyphens/>
      </w:pPr>
    </w:p>
    <w:p w14:paraId="3B2B5F28" w14:textId="77777777" w:rsidR="006C1FF6" w:rsidRDefault="006C1FF6">
      <w:pPr>
        <w:suppressAutoHyphens/>
      </w:pPr>
    </w:p>
    <w:p w14:paraId="3B2B5F29" w14:textId="77777777" w:rsidR="006C1FF6" w:rsidRDefault="009106D4">
      <w:pPr>
        <w:pStyle w:val="Editionnumber"/>
        <w:suppressAutoHyphens/>
      </w:pPr>
      <w:r>
        <w:t>Edition x.x</w:t>
      </w:r>
    </w:p>
    <w:p w14:paraId="3B2B5F2A" w14:textId="77777777" w:rsidR="006C1FF6" w:rsidRDefault="009106D4">
      <w:pPr>
        <w:pStyle w:val="Documentdate"/>
        <w:suppressAutoHyphens/>
      </w:pPr>
      <w:r>
        <w:t xml:space="preserve">Date </w:t>
      </w:r>
      <w:r>
        <w:t>(of approval by Council)</w:t>
      </w:r>
    </w:p>
    <w:p w14:paraId="3B2B5F2B" w14:textId="77777777" w:rsidR="006C1FF6" w:rsidRDefault="006C1FF6">
      <w:pPr>
        <w:suppressAutoHyphens/>
      </w:pPr>
    </w:p>
    <w:p w14:paraId="3B2B5F2C" w14:textId="77777777" w:rsidR="006C1FF6" w:rsidRDefault="009106D4">
      <w:pPr>
        <w:pStyle w:val="MRN"/>
        <w:suppressAutoHyphens/>
        <w:rPr>
          <w:lang w:val="sv-SE"/>
        </w:rPr>
        <w:sectPr w:rsidR="006C1FF6">
          <w:headerReference w:type="even" r:id="rId16"/>
          <w:headerReference w:type="default" r:id="rId17"/>
          <w:footerReference w:type="even" r:id="rId18"/>
          <w:footerReference w:type="default" r:id="rId19"/>
          <w:headerReference w:type="first" r:id="rId20"/>
          <w:footerReference w:type="first" r:id="rId21"/>
          <w:pgSz w:w="11906" w:h="16838"/>
          <w:pgMar w:top="567" w:right="1276" w:bottom="2494" w:left="1276" w:header="567" w:footer="760" w:gutter="0"/>
          <w:cols w:space="708"/>
          <w:docGrid w:linePitch="360"/>
        </w:sectPr>
      </w:pPr>
      <w:r>
        <w:rPr>
          <w:lang w:val="sv-SE"/>
        </w:rPr>
        <w:t>urn:mrn:iala:pub:gnnnn</w:t>
      </w:r>
    </w:p>
    <w:p w14:paraId="3B2B5F2D" w14:textId="77777777" w:rsidR="006C1FF6" w:rsidRDefault="009106D4">
      <w:pPr>
        <w:pStyle w:val="BodyText"/>
        <w:suppressAutoHyphens/>
      </w:pPr>
      <w:r>
        <w:lastRenderedPageBreak/>
        <w:t>Revisions to this document are to be noted in the table prior to the issue of a revised documen</w:t>
      </w:r>
      <w:r>
        <w:t>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6C1FF6" w14:paraId="3B2B5F31" w14:textId="77777777">
        <w:tc>
          <w:tcPr>
            <w:tcW w:w="1908" w:type="dxa"/>
          </w:tcPr>
          <w:p w14:paraId="3B2B5F2E" w14:textId="77777777" w:rsidR="006C1FF6" w:rsidRDefault="009106D4">
            <w:pPr>
              <w:pStyle w:val="Documentrevisiontabletitle"/>
              <w:suppressAutoHyphens/>
            </w:pPr>
            <w:r>
              <w:t>Date</w:t>
            </w:r>
          </w:p>
        </w:tc>
        <w:tc>
          <w:tcPr>
            <w:tcW w:w="6025" w:type="dxa"/>
          </w:tcPr>
          <w:p w14:paraId="3B2B5F2F" w14:textId="77777777" w:rsidR="006C1FF6" w:rsidRDefault="009106D4">
            <w:pPr>
              <w:pStyle w:val="Documentrevisiontabletitle"/>
              <w:suppressAutoHyphens/>
            </w:pPr>
            <w:r>
              <w:t>Details</w:t>
            </w:r>
          </w:p>
        </w:tc>
        <w:tc>
          <w:tcPr>
            <w:tcW w:w="2552" w:type="dxa"/>
          </w:tcPr>
          <w:p w14:paraId="3B2B5F30" w14:textId="77777777" w:rsidR="006C1FF6" w:rsidRDefault="009106D4">
            <w:pPr>
              <w:pStyle w:val="Documentrevisiontabletitle"/>
              <w:suppressAutoHyphens/>
            </w:pPr>
            <w:r>
              <w:t>Approval</w:t>
            </w:r>
          </w:p>
        </w:tc>
      </w:tr>
      <w:tr w:rsidR="006C1FF6" w14:paraId="3B2B5F35" w14:textId="77777777">
        <w:trPr>
          <w:trHeight w:val="851"/>
        </w:trPr>
        <w:tc>
          <w:tcPr>
            <w:tcW w:w="1908" w:type="dxa"/>
            <w:vAlign w:val="center"/>
          </w:tcPr>
          <w:p w14:paraId="3B2B5F32" w14:textId="77777777" w:rsidR="006C1FF6" w:rsidRDefault="006C1FF6">
            <w:pPr>
              <w:pStyle w:val="Tabletext"/>
              <w:suppressAutoHyphens/>
            </w:pPr>
          </w:p>
        </w:tc>
        <w:tc>
          <w:tcPr>
            <w:tcW w:w="6025" w:type="dxa"/>
            <w:vAlign w:val="center"/>
          </w:tcPr>
          <w:p w14:paraId="3B2B5F33" w14:textId="77777777" w:rsidR="006C1FF6" w:rsidRDefault="006C1FF6">
            <w:pPr>
              <w:pStyle w:val="Tabletext"/>
              <w:suppressAutoHyphens/>
            </w:pPr>
          </w:p>
        </w:tc>
        <w:tc>
          <w:tcPr>
            <w:tcW w:w="2552" w:type="dxa"/>
            <w:vAlign w:val="center"/>
          </w:tcPr>
          <w:p w14:paraId="3B2B5F34" w14:textId="77777777" w:rsidR="006C1FF6" w:rsidRDefault="006C1FF6">
            <w:pPr>
              <w:pStyle w:val="Tabletext"/>
              <w:suppressAutoHyphens/>
            </w:pPr>
          </w:p>
        </w:tc>
      </w:tr>
      <w:tr w:rsidR="006C1FF6" w14:paraId="3B2B5F39" w14:textId="77777777">
        <w:trPr>
          <w:trHeight w:val="851"/>
        </w:trPr>
        <w:tc>
          <w:tcPr>
            <w:tcW w:w="1908" w:type="dxa"/>
            <w:vAlign w:val="center"/>
          </w:tcPr>
          <w:p w14:paraId="3B2B5F36" w14:textId="77777777" w:rsidR="006C1FF6" w:rsidRDefault="006C1FF6">
            <w:pPr>
              <w:pStyle w:val="Tabletext"/>
              <w:suppressAutoHyphens/>
            </w:pPr>
          </w:p>
        </w:tc>
        <w:tc>
          <w:tcPr>
            <w:tcW w:w="6025" w:type="dxa"/>
            <w:vAlign w:val="center"/>
          </w:tcPr>
          <w:p w14:paraId="3B2B5F37" w14:textId="77777777" w:rsidR="006C1FF6" w:rsidRDefault="006C1FF6">
            <w:pPr>
              <w:pStyle w:val="Tabletext"/>
              <w:suppressAutoHyphens/>
            </w:pPr>
          </w:p>
        </w:tc>
        <w:tc>
          <w:tcPr>
            <w:tcW w:w="2552" w:type="dxa"/>
            <w:vAlign w:val="center"/>
          </w:tcPr>
          <w:p w14:paraId="3B2B5F38" w14:textId="77777777" w:rsidR="006C1FF6" w:rsidRDefault="006C1FF6">
            <w:pPr>
              <w:pStyle w:val="Tabletext"/>
              <w:suppressAutoHyphens/>
            </w:pPr>
          </w:p>
        </w:tc>
      </w:tr>
      <w:tr w:rsidR="006C1FF6" w14:paraId="3B2B5F3D" w14:textId="77777777">
        <w:trPr>
          <w:trHeight w:val="851"/>
        </w:trPr>
        <w:tc>
          <w:tcPr>
            <w:tcW w:w="1908" w:type="dxa"/>
            <w:vAlign w:val="center"/>
          </w:tcPr>
          <w:p w14:paraId="3B2B5F3A" w14:textId="77777777" w:rsidR="006C1FF6" w:rsidRDefault="006C1FF6">
            <w:pPr>
              <w:pStyle w:val="Tabletext"/>
              <w:suppressAutoHyphens/>
            </w:pPr>
          </w:p>
        </w:tc>
        <w:tc>
          <w:tcPr>
            <w:tcW w:w="6025" w:type="dxa"/>
            <w:vAlign w:val="center"/>
          </w:tcPr>
          <w:p w14:paraId="3B2B5F3B" w14:textId="77777777" w:rsidR="006C1FF6" w:rsidRDefault="006C1FF6">
            <w:pPr>
              <w:pStyle w:val="Tabletext"/>
              <w:suppressAutoHyphens/>
            </w:pPr>
          </w:p>
        </w:tc>
        <w:tc>
          <w:tcPr>
            <w:tcW w:w="2552" w:type="dxa"/>
            <w:vAlign w:val="center"/>
          </w:tcPr>
          <w:p w14:paraId="3B2B5F3C" w14:textId="77777777" w:rsidR="006C1FF6" w:rsidRDefault="006C1FF6">
            <w:pPr>
              <w:pStyle w:val="Tabletext"/>
              <w:suppressAutoHyphens/>
            </w:pPr>
          </w:p>
        </w:tc>
      </w:tr>
      <w:tr w:rsidR="006C1FF6" w14:paraId="3B2B5F41" w14:textId="77777777">
        <w:trPr>
          <w:trHeight w:val="851"/>
        </w:trPr>
        <w:tc>
          <w:tcPr>
            <w:tcW w:w="1908" w:type="dxa"/>
            <w:vAlign w:val="center"/>
          </w:tcPr>
          <w:p w14:paraId="3B2B5F3E" w14:textId="77777777" w:rsidR="006C1FF6" w:rsidRDefault="006C1FF6">
            <w:pPr>
              <w:pStyle w:val="Tabletext"/>
              <w:suppressAutoHyphens/>
            </w:pPr>
          </w:p>
        </w:tc>
        <w:tc>
          <w:tcPr>
            <w:tcW w:w="6025" w:type="dxa"/>
            <w:vAlign w:val="center"/>
          </w:tcPr>
          <w:p w14:paraId="3B2B5F3F" w14:textId="77777777" w:rsidR="006C1FF6" w:rsidRDefault="006C1FF6">
            <w:pPr>
              <w:pStyle w:val="Tabletext"/>
              <w:suppressAutoHyphens/>
            </w:pPr>
          </w:p>
        </w:tc>
        <w:tc>
          <w:tcPr>
            <w:tcW w:w="2552" w:type="dxa"/>
            <w:vAlign w:val="center"/>
          </w:tcPr>
          <w:p w14:paraId="3B2B5F40" w14:textId="77777777" w:rsidR="006C1FF6" w:rsidRDefault="006C1FF6">
            <w:pPr>
              <w:pStyle w:val="Tabletext"/>
              <w:suppressAutoHyphens/>
            </w:pPr>
          </w:p>
        </w:tc>
      </w:tr>
      <w:tr w:rsidR="006C1FF6" w14:paraId="3B2B5F45" w14:textId="77777777">
        <w:trPr>
          <w:trHeight w:val="851"/>
        </w:trPr>
        <w:tc>
          <w:tcPr>
            <w:tcW w:w="1908" w:type="dxa"/>
            <w:vAlign w:val="center"/>
          </w:tcPr>
          <w:p w14:paraId="3B2B5F42" w14:textId="77777777" w:rsidR="006C1FF6" w:rsidRDefault="006C1FF6">
            <w:pPr>
              <w:pStyle w:val="Tabletext"/>
              <w:suppressAutoHyphens/>
            </w:pPr>
          </w:p>
        </w:tc>
        <w:tc>
          <w:tcPr>
            <w:tcW w:w="6025" w:type="dxa"/>
            <w:vAlign w:val="center"/>
          </w:tcPr>
          <w:p w14:paraId="3B2B5F43" w14:textId="77777777" w:rsidR="006C1FF6" w:rsidRDefault="006C1FF6">
            <w:pPr>
              <w:pStyle w:val="Tabletext"/>
              <w:suppressAutoHyphens/>
            </w:pPr>
          </w:p>
        </w:tc>
        <w:tc>
          <w:tcPr>
            <w:tcW w:w="2552" w:type="dxa"/>
            <w:vAlign w:val="center"/>
          </w:tcPr>
          <w:p w14:paraId="3B2B5F44" w14:textId="77777777" w:rsidR="006C1FF6" w:rsidRDefault="006C1FF6">
            <w:pPr>
              <w:pStyle w:val="Tabletext"/>
              <w:suppressAutoHyphens/>
            </w:pPr>
          </w:p>
        </w:tc>
      </w:tr>
      <w:tr w:rsidR="006C1FF6" w14:paraId="3B2B5F49" w14:textId="77777777">
        <w:trPr>
          <w:trHeight w:val="851"/>
        </w:trPr>
        <w:tc>
          <w:tcPr>
            <w:tcW w:w="1908" w:type="dxa"/>
            <w:vAlign w:val="center"/>
          </w:tcPr>
          <w:p w14:paraId="3B2B5F46" w14:textId="77777777" w:rsidR="006C1FF6" w:rsidRDefault="006C1FF6">
            <w:pPr>
              <w:pStyle w:val="Tabletext"/>
              <w:suppressAutoHyphens/>
            </w:pPr>
          </w:p>
        </w:tc>
        <w:tc>
          <w:tcPr>
            <w:tcW w:w="6025" w:type="dxa"/>
            <w:vAlign w:val="center"/>
          </w:tcPr>
          <w:p w14:paraId="3B2B5F47" w14:textId="77777777" w:rsidR="006C1FF6" w:rsidRDefault="006C1FF6">
            <w:pPr>
              <w:pStyle w:val="Tabletext"/>
              <w:suppressAutoHyphens/>
            </w:pPr>
          </w:p>
        </w:tc>
        <w:tc>
          <w:tcPr>
            <w:tcW w:w="2552" w:type="dxa"/>
            <w:vAlign w:val="center"/>
          </w:tcPr>
          <w:p w14:paraId="3B2B5F48" w14:textId="77777777" w:rsidR="006C1FF6" w:rsidRDefault="006C1FF6">
            <w:pPr>
              <w:pStyle w:val="Tabletext"/>
              <w:suppressAutoHyphens/>
            </w:pPr>
          </w:p>
        </w:tc>
      </w:tr>
      <w:tr w:rsidR="006C1FF6" w14:paraId="3B2B5F4D" w14:textId="77777777">
        <w:trPr>
          <w:trHeight w:val="851"/>
        </w:trPr>
        <w:tc>
          <w:tcPr>
            <w:tcW w:w="1908" w:type="dxa"/>
            <w:vAlign w:val="center"/>
          </w:tcPr>
          <w:p w14:paraId="3B2B5F4A" w14:textId="77777777" w:rsidR="006C1FF6" w:rsidRDefault="006C1FF6">
            <w:pPr>
              <w:pStyle w:val="Tabletext"/>
              <w:suppressAutoHyphens/>
            </w:pPr>
          </w:p>
        </w:tc>
        <w:tc>
          <w:tcPr>
            <w:tcW w:w="6025" w:type="dxa"/>
            <w:vAlign w:val="center"/>
          </w:tcPr>
          <w:p w14:paraId="3B2B5F4B" w14:textId="77777777" w:rsidR="006C1FF6" w:rsidRDefault="006C1FF6">
            <w:pPr>
              <w:pStyle w:val="Tabletext"/>
              <w:suppressAutoHyphens/>
            </w:pPr>
          </w:p>
        </w:tc>
        <w:tc>
          <w:tcPr>
            <w:tcW w:w="2552" w:type="dxa"/>
            <w:vAlign w:val="center"/>
          </w:tcPr>
          <w:p w14:paraId="3B2B5F4C" w14:textId="77777777" w:rsidR="006C1FF6" w:rsidRDefault="006C1FF6">
            <w:pPr>
              <w:pStyle w:val="Tabletext"/>
              <w:suppressAutoHyphens/>
            </w:pPr>
          </w:p>
        </w:tc>
      </w:tr>
    </w:tbl>
    <w:p w14:paraId="3B2B5F4E" w14:textId="77777777" w:rsidR="006C1FF6" w:rsidRDefault="006C1FF6">
      <w:pPr>
        <w:suppressAutoHyphens/>
      </w:pPr>
    </w:p>
    <w:p w14:paraId="3B2B5F4F" w14:textId="77777777" w:rsidR="006C1FF6" w:rsidRDefault="006C1FF6">
      <w:pPr>
        <w:pStyle w:val="BodyText"/>
        <w:suppressAutoHyphens/>
        <w:sectPr w:rsidR="006C1FF6">
          <w:headerReference w:type="even" r:id="rId22"/>
          <w:headerReference w:type="default" r:id="rId23"/>
          <w:footerReference w:type="default" r:id="rId24"/>
          <w:headerReference w:type="first" r:id="rId25"/>
          <w:pgSz w:w="11906" w:h="16838"/>
          <w:pgMar w:top="567" w:right="794" w:bottom="567" w:left="907" w:header="567" w:footer="850" w:gutter="0"/>
          <w:pgNumType w:start="2"/>
          <w:cols w:space="708"/>
          <w:docGrid w:linePitch="360"/>
        </w:sectPr>
      </w:pPr>
    </w:p>
    <w:p w14:paraId="3B2B5F50" w14:textId="77777777" w:rsidR="006C1FF6" w:rsidRDefault="009106D4">
      <w:pPr>
        <w:pStyle w:val="TOC1"/>
        <w:tabs>
          <w:tab w:val="clear" w:pos="9781"/>
          <w:tab w:val="right" w:leader="dot" w:pos="10205"/>
        </w:tabs>
      </w:pPr>
      <w:r>
        <w:rPr>
          <w:rFonts w:eastAsia="Times New Roman" w:cs="Times New Roman"/>
          <w:b w:val="0"/>
          <w:szCs w:val="20"/>
        </w:rPr>
        <w:lastRenderedPageBreak/>
        <w:fldChar w:fldCharType="begin"/>
      </w:r>
      <w:r>
        <w:rPr>
          <w:rFonts w:eastAsia="Times New Roman" w:cs="Times New Roman"/>
          <w:b w:val="0"/>
          <w:szCs w:val="20"/>
        </w:rPr>
        <w:instrText xml:space="preserve"> TOC \o "1-3" \t "Annex </w:instrText>
      </w:r>
      <w:r>
        <w:rPr>
          <w:rFonts w:eastAsia="Times New Roman" w:cs="Times New Roman"/>
          <w:b w:val="0"/>
          <w:szCs w:val="20"/>
        </w:rPr>
        <w:instrText xml:space="preserve">title (Head 1),1,Appendix title (Head 1),1" </w:instrText>
      </w:r>
      <w:r>
        <w:rPr>
          <w:rFonts w:eastAsia="Times New Roman" w:cs="Times New Roman"/>
          <w:b w:val="0"/>
          <w:szCs w:val="20"/>
        </w:rPr>
        <w:fldChar w:fldCharType="separate"/>
      </w:r>
      <w:r>
        <w:rPr>
          <w:rFonts w:ascii="Cambria" w:hAnsi="Cambria" w:cs="Times New Roman"/>
        </w:rPr>
        <w:t xml:space="preserve">1 </w:t>
      </w:r>
      <w:r>
        <w:rPr>
          <w:rFonts w:ascii="Cambria" w:hAnsi="Cambria" w:cs="Times New Roman" w:hint="eastAsia"/>
          <w:lang w:eastAsia="zh-CN"/>
        </w:rPr>
        <w:t>Introduction</w:t>
      </w:r>
      <w:r>
        <w:tab/>
      </w:r>
      <w:r>
        <w:fldChar w:fldCharType="begin"/>
      </w:r>
      <w:r>
        <w:instrText xml:space="preserve"> PAGEREF _Toc20759 \h </w:instrText>
      </w:r>
      <w:r>
        <w:fldChar w:fldCharType="separate"/>
      </w:r>
      <w:r>
        <w:t>5</w:t>
      </w:r>
      <w:r>
        <w:fldChar w:fldCharType="end"/>
      </w:r>
    </w:p>
    <w:p w14:paraId="3B2B5F51" w14:textId="77777777" w:rsidR="006C1FF6" w:rsidRDefault="009106D4">
      <w:pPr>
        <w:pStyle w:val="TOC2"/>
        <w:tabs>
          <w:tab w:val="clear" w:pos="9781"/>
          <w:tab w:val="right" w:leader="dot" w:pos="10205"/>
        </w:tabs>
      </w:pPr>
      <w:r>
        <w:rPr>
          <w:lang w:eastAsia="zh-CN"/>
        </w:rPr>
        <w:t xml:space="preserve">1.1 </w:t>
      </w:r>
      <w:r>
        <w:rPr>
          <w:rFonts w:hint="eastAsia"/>
          <w:lang w:eastAsia="zh-CN"/>
        </w:rPr>
        <w:t>Purpose</w:t>
      </w:r>
      <w:r>
        <w:tab/>
      </w:r>
      <w:r>
        <w:fldChar w:fldCharType="begin"/>
      </w:r>
      <w:r>
        <w:instrText xml:space="preserve"> PAGEREF _Toc15775 \h </w:instrText>
      </w:r>
      <w:r>
        <w:fldChar w:fldCharType="separate"/>
      </w:r>
      <w:r>
        <w:t>5</w:t>
      </w:r>
      <w:r>
        <w:fldChar w:fldCharType="end"/>
      </w:r>
    </w:p>
    <w:p w14:paraId="3B2B5F52" w14:textId="77777777" w:rsidR="006C1FF6" w:rsidRDefault="009106D4">
      <w:pPr>
        <w:pStyle w:val="TOC2"/>
        <w:tabs>
          <w:tab w:val="clear" w:pos="9781"/>
          <w:tab w:val="right" w:leader="dot" w:pos="10205"/>
        </w:tabs>
      </w:pPr>
      <w:r>
        <w:t xml:space="preserve">1.2 </w:t>
      </w:r>
      <w:r>
        <w:rPr>
          <w:rFonts w:hint="eastAsia"/>
          <w:lang w:eastAsia="zh-CN"/>
        </w:rPr>
        <w:t>Scope</w:t>
      </w:r>
      <w:r>
        <w:tab/>
      </w:r>
      <w:r>
        <w:fldChar w:fldCharType="begin"/>
      </w:r>
      <w:r>
        <w:instrText xml:space="preserve"> PAGEREF _Toc7312 \h </w:instrText>
      </w:r>
      <w:r>
        <w:fldChar w:fldCharType="separate"/>
      </w:r>
      <w:r>
        <w:t>5</w:t>
      </w:r>
      <w:r>
        <w:fldChar w:fldCharType="end"/>
      </w:r>
    </w:p>
    <w:p w14:paraId="3B2B5F53" w14:textId="77777777" w:rsidR="006C1FF6" w:rsidRDefault="009106D4">
      <w:pPr>
        <w:pStyle w:val="TOC2"/>
        <w:tabs>
          <w:tab w:val="clear" w:pos="9781"/>
          <w:tab w:val="right" w:leader="dot" w:pos="10205"/>
        </w:tabs>
      </w:pPr>
      <w:r>
        <w:t xml:space="preserve">1.3 </w:t>
      </w:r>
      <w:r>
        <w:rPr>
          <w:rFonts w:hint="eastAsia"/>
          <w:lang w:eastAsia="zh-CN"/>
        </w:rPr>
        <w:t>Text structure</w:t>
      </w:r>
      <w:r>
        <w:tab/>
      </w:r>
      <w:r>
        <w:fldChar w:fldCharType="begin"/>
      </w:r>
      <w:r>
        <w:instrText xml:space="preserve"> PAGEREF _Toc6161 \h </w:instrText>
      </w:r>
      <w:r>
        <w:fldChar w:fldCharType="separate"/>
      </w:r>
      <w:r>
        <w:t>5</w:t>
      </w:r>
      <w:r>
        <w:fldChar w:fldCharType="end"/>
      </w:r>
    </w:p>
    <w:p w14:paraId="3B2B5F54" w14:textId="77777777" w:rsidR="006C1FF6" w:rsidRDefault="009106D4">
      <w:pPr>
        <w:pStyle w:val="TOC1"/>
        <w:tabs>
          <w:tab w:val="clear" w:pos="9781"/>
          <w:tab w:val="right" w:leader="dot" w:pos="10205"/>
        </w:tabs>
      </w:pPr>
      <w:r>
        <w:rPr>
          <w:rFonts w:ascii="Cambria" w:hAnsi="Cambria" w:cs="Times New Roman"/>
        </w:rPr>
        <w:t xml:space="preserve">2 </w:t>
      </w:r>
      <w:r>
        <w:rPr>
          <w:rFonts w:ascii="Cambria" w:hAnsi="Cambria" w:cs="Times New Roman" w:hint="eastAsia"/>
          <w:lang w:eastAsia="zh-CN"/>
        </w:rPr>
        <w:t>Background</w:t>
      </w:r>
      <w:r>
        <w:tab/>
      </w:r>
      <w:r>
        <w:fldChar w:fldCharType="begin"/>
      </w:r>
      <w:r>
        <w:instrText xml:space="preserve"> PAGEREF _Toc2749 \h </w:instrText>
      </w:r>
      <w:r>
        <w:fldChar w:fldCharType="separate"/>
      </w:r>
      <w:r>
        <w:t>5</w:t>
      </w:r>
      <w:r>
        <w:fldChar w:fldCharType="end"/>
      </w:r>
    </w:p>
    <w:p w14:paraId="3B2B5F55" w14:textId="77777777" w:rsidR="006C1FF6" w:rsidRDefault="009106D4">
      <w:pPr>
        <w:pStyle w:val="TOC1"/>
        <w:tabs>
          <w:tab w:val="clear" w:pos="9781"/>
          <w:tab w:val="right" w:leader="dot" w:pos="10205"/>
        </w:tabs>
      </w:pPr>
      <w:r>
        <w:rPr>
          <w:rFonts w:ascii="Cambria" w:hAnsi="Cambria" w:cs="Times New Roman"/>
          <w:lang w:eastAsia="zh-CN"/>
        </w:rPr>
        <w:t xml:space="preserve">3 </w:t>
      </w:r>
      <w:r>
        <w:rPr>
          <w:rFonts w:ascii="Cambria" w:hAnsi="Cambria" w:cs="Times New Roman" w:hint="eastAsia"/>
          <w:lang w:val="en-US" w:eastAsia="zh-CN"/>
        </w:rPr>
        <w:t>Source</w:t>
      </w:r>
      <w:r>
        <w:rPr>
          <w:rFonts w:ascii="Cambria" w:hAnsi="Cambria" w:cs="Times New Roman"/>
          <w:lang w:val="en-US" w:eastAsia="zh-CN"/>
        </w:rPr>
        <w:t>s</w:t>
      </w:r>
      <w:r>
        <w:rPr>
          <w:rFonts w:ascii="Cambria" w:hAnsi="Cambria" w:cs="Times New Roman" w:hint="eastAsia"/>
          <w:lang w:val="en-US" w:eastAsia="zh-CN"/>
        </w:rPr>
        <w:t xml:space="preserve"> of VDES VDL vulnerability</w:t>
      </w:r>
      <w:r>
        <w:tab/>
      </w:r>
      <w:r>
        <w:fldChar w:fldCharType="begin"/>
      </w:r>
      <w:r>
        <w:instrText xml:space="preserve"> PAGEREF _Toc14493 \h </w:instrText>
      </w:r>
      <w:r>
        <w:fldChar w:fldCharType="separate"/>
      </w:r>
      <w:r>
        <w:t>5</w:t>
      </w:r>
      <w:r>
        <w:fldChar w:fldCharType="end"/>
      </w:r>
    </w:p>
    <w:p w14:paraId="3B2B5F56" w14:textId="77777777" w:rsidR="006C1FF6" w:rsidRDefault="009106D4">
      <w:pPr>
        <w:pStyle w:val="TOC2"/>
        <w:tabs>
          <w:tab w:val="clear" w:pos="9781"/>
          <w:tab w:val="right" w:leader="dot" w:pos="10205"/>
        </w:tabs>
      </w:pPr>
      <w:r>
        <w:rPr>
          <w:lang w:val="en-US" w:eastAsia="zh-CN"/>
        </w:rPr>
        <w:t xml:space="preserve">3.1 </w:t>
      </w:r>
      <w:r>
        <w:rPr>
          <w:rFonts w:hint="eastAsia"/>
          <w:lang w:val="en-US" w:eastAsia="zh-CN"/>
        </w:rPr>
        <w:t>Unauthorized signaling</w:t>
      </w:r>
      <w:r>
        <w:tab/>
      </w:r>
      <w:r>
        <w:fldChar w:fldCharType="begin"/>
      </w:r>
      <w:r>
        <w:instrText xml:space="preserve"> PAGEREF _Toc15616 \h </w:instrText>
      </w:r>
      <w:r>
        <w:fldChar w:fldCharType="separate"/>
      </w:r>
      <w:r>
        <w:t>5</w:t>
      </w:r>
      <w:r>
        <w:fldChar w:fldCharType="end"/>
      </w:r>
    </w:p>
    <w:p w14:paraId="3B2B5F57" w14:textId="77777777" w:rsidR="006C1FF6" w:rsidRDefault="009106D4">
      <w:pPr>
        <w:pStyle w:val="TOC2"/>
        <w:tabs>
          <w:tab w:val="clear" w:pos="9781"/>
          <w:tab w:val="right" w:leader="dot" w:pos="10205"/>
        </w:tabs>
      </w:pPr>
      <w:r>
        <w:rPr>
          <w:lang w:val="en-US" w:eastAsia="zh-CN"/>
        </w:rPr>
        <w:t xml:space="preserve">3.2 </w:t>
      </w:r>
      <w:r>
        <w:rPr>
          <w:rFonts w:hint="eastAsia"/>
          <w:lang w:val="en-US" w:eastAsia="zh-CN"/>
        </w:rPr>
        <w:t>Sub-standard devices</w:t>
      </w:r>
      <w:r>
        <w:tab/>
      </w:r>
      <w:r>
        <w:fldChar w:fldCharType="begin"/>
      </w:r>
      <w:r>
        <w:instrText xml:space="preserve"> PAGEREF _Toc26302 \h </w:instrText>
      </w:r>
      <w:r>
        <w:fldChar w:fldCharType="separate"/>
      </w:r>
      <w:r>
        <w:t>6</w:t>
      </w:r>
      <w:r>
        <w:fldChar w:fldCharType="end"/>
      </w:r>
    </w:p>
    <w:p w14:paraId="3B2B5F58" w14:textId="77777777" w:rsidR="006C1FF6" w:rsidRDefault="009106D4">
      <w:pPr>
        <w:pStyle w:val="TOC2"/>
        <w:tabs>
          <w:tab w:val="clear" w:pos="9781"/>
          <w:tab w:val="right" w:leader="dot" w:pos="10205"/>
        </w:tabs>
      </w:pPr>
      <w:r>
        <w:rPr>
          <w:lang w:val="en-US" w:eastAsia="zh-CN"/>
        </w:rPr>
        <w:t xml:space="preserve">3.3 </w:t>
      </w:r>
      <w:r>
        <w:rPr>
          <w:rFonts w:hint="eastAsia"/>
          <w:lang w:val="en-US" w:eastAsia="zh-CN"/>
        </w:rPr>
        <w:t>Incorrect device configuration and installation</w:t>
      </w:r>
      <w:r>
        <w:tab/>
      </w:r>
      <w:r>
        <w:fldChar w:fldCharType="begin"/>
      </w:r>
      <w:r>
        <w:instrText xml:space="preserve"> PAGEREF _Toc25091 \h </w:instrText>
      </w:r>
      <w:r>
        <w:fldChar w:fldCharType="separate"/>
      </w:r>
      <w:r>
        <w:t>6</w:t>
      </w:r>
      <w:r>
        <w:fldChar w:fldCharType="end"/>
      </w:r>
    </w:p>
    <w:p w14:paraId="3B2B5F59" w14:textId="77777777" w:rsidR="006C1FF6" w:rsidRDefault="009106D4">
      <w:pPr>
        <w:pStyle w:val="TOC2"/>
        <w:tabs>
          <w:tab w:val="clear" w:pos="9781"/>
          <w:tab w:val="right" w:leader="dot" w:pos="10205"/>
        </w:tabs>
      </w:pPr>
      <w:r>
        <w:rPr>
          <w:lang w:val="en-US" w:eastAsia="zh-CN"/>
        </w:rPr>
        <w:t xml:space="preserve">3.4 </w:t>
      </w:r>
      <w:r>
        <w:rPr>
          <w:rFonts w:hint="eastAsia"/>
          <w:lang w:val="en-US" w:eastAsia="zh-CN"/>
        </w:rPr>
        <w:t>Unauthorized VDES messages</w:t>
      </w:r>
      <w:r>
        <w:tab/>
      </w:r>
      <w:r>
        <w:fldChar w:fldCharType="begin"/>
      </w:r>
      <w:r>
        <w:instrText xml:space="preserve"> PAGEREF _Toc28453 \h </w:instrText>
      </w:r>
      <w:r>
        <w:fldChar w:fldCharType="separate"/>
      </w:r>
      <w:r>
        <w:t>6</w:t>
      </w:r>
      <w:r>
        <w:fldChar w:fldCharType="end"/>
      </w:r>
    </w:p>
    <w:p w14:paraId="3B2B5F5A" w14:textId="77777777" w:rsidR="006C1FF6" w:rsidRDefault="009106D4">
      <w:pPr>
        <w:pStyle w:val="TOC2"/>
        <w:tabs>
          <w:tab w:val="clear" w:pos="9781"/>
          <w:tab w:val="right" w:leader="dot" w:pos="10205"/>
        </w:tabs>
      </w:pPr>
      <w:r>
        <w:rPr>
          <w:lang w:val="en-US" w:eastAsia="zh-CN"/>
        </w:rPr>
        <w:t xml:space="preserve">3.5 </w:t>
      </w:r>
      <w:r>
        <w:rPr>
          <w:rFonts w:hint="eastAsia"/>
          <w:lang w:val="en-US" w:eastAsia="zh-CN"/>
        </w:rPr>
        <w:t>Spoofing messages</w:t>
      </w:r>
      <w:r>
        <w:tab/>
      </w:r>
      <w:r>
        <w:fldChar w:fldCharType="begin"/>
      </w:r>
      <w:r>
        <w:instrText xml:space="preserve"> PAGEREF _Toc20890 \h </w:instrText>
      </w:r>
      <w:r>
        <w:fldChar w:fldCharType="separate"/>
      </w:r>
      <w:r>
        <w:t>6</w:t>
      </w:r>
      <w:r>
        <w:fldChar w:fldCharType="end"/>
      </w:r>
    </w:p>
    <w:p w14:paraId="3B2B5F5B" w14:textId="77777777" w:rsidR="006C1FF6" w:rsidRDefault="009106D4">
      <w:pPr>
        <w:pStyle w:val="TOC2"/>
        <w:tabs>
          <w:tab w:val="clear" w:pos="9781"/>
          <w:tab w:val="right" w:leader="dot" w:pos="10205"/>
        </w:tabs>
      </w:pPr>
      <w:r>
        <w:rPr>
          <w:lang w:val="en-US" w:eastAsia="zh-CN"/>
        </w:rPr>
        <w:t xml:space="preserve">3.6 </w:t>
      </w:r>
      <w:r>
        <w:rPr>
          <w:rFonts w:hint="eastAsia"/>
          <w:lang w:val="en-US" w:eastAsia="zh-CN"/>
        </w:rPr>
        <w:t>DOS attack</w:t>
      </w:r>
      <w:r>
        <w:tab/>
      </w:r>
      <w:r>
        <w:fldChar w:fldCharType="begin"/>
      </w:r>
      <w:r>
        <w:instrText xml:space="preserve"> PAGEREF _Toc5280 \h </w:instrText>
      </w:r>
      <w:r>
        <w:fldChar w:fldCharType="separate"/>
      </w:r>
      <w:r>
        <w:t>6</w:t>
      </w:r>
      <w:r>
        <w:fldChar w:fldCharType="end"/>
      </w:r>
    </w:p>
    <w:p w14:paraId="3B2B5F5C" w14:textId="77777777" w:rsidR="006C1FF6" w:rsidRDefault="009106D4">
      <w:pPr>
        <w:pStyle w:val="TOC2"/>
        <w:tabs>
          <w:tab w:val="clear" w:pos="9781"/>
          <w:tab w:val="right" w:leader="dot" w:pos="10205"/>
        </w:tabs>
      </w:pPr>
      <w:r>
        <w:rPr>
          <w:lang w:val="en-US" w:eastAsia="zh-CN"/>
        </w:rPr>
        <w:t xml:space="preserve">3.7 </w:t>
      </w:r>
      <w:r>
        <w:rPr>
          <w:rFonts w:hint="eastAsia"/>
          <w:lang w:val="en-US" w:eastAsia="zh-CN"/>
        </w:rPr>
        <w:t>Protocol</w:t>
      </w:r>
      <w:r>
        <w:rPr>
          <w:rFonts w:hint="eastAsia"/>
          <w:lang w:val="en-US" w:eastAsia="zh-CN"/>
        </w:rPr>
        <w:t xml:space="preserve"> </w:t>
      </w:r>
      <w:r>
        <w:rPr>
          <w:lang w:val="en-US" w:eastAsia="zh-CN"/>
        </w:rPr>
        <w:t>a</w:t>
      </w:r>
      <w:r>
        <w:rPr>
          <w:rFonts w:hint="eastAsia"/>
          <w:lang w:val="en-US" w:eastAsia="zh-CN"/>
        </w:rPr>
        <w:t>ttack</w:t>
      </w:r>
      <w:r>
        <w:tab/>
      </w:r>
      <w:r>
        <w:fldChar w:fldCharType="begin"/>
      </w:r>
      <w:r>
        <w:instrText xml:space="preserve"> PAGEREF _Toc22756 \h </w:instrText>
      </w:r>
      <w:r>
        <w:fldChar w:fldCharType="separate"/>
      </w:r>
      <w:r>
        <w:t>6</w:t>
      </w:r>
      <w:r>
        <w:fldChar w:fldCharType="end"/>
      </w:r>
    </w:p>
    <w:p w14:paraId="3B2B5F5D" w14:textId="77777777" w:rsidR="006C1FF6" w:rsidRDefault="009106D4">
      <w:pPr>
        <w:pStyle w:val="TOC2"/>
        <w:tabs>
          <w:tab w:val="clear" w:pos="9781"/>
          <w:tab w:val="right" w:leader="dot" w:pos="10205"/>
        </w:tabs>
      </w:pPr>
      <w:r>
        <w:rPr>
          <w:lang w:val="en-US" w:eastAsia="zh-CN"/>
        </w:rPr>
        <w:t>3.8 Radio interference</w:t>
      </w:r>
      <w:r>
        <w:tab/>
      </w:r>
      <w:r>
        <w:fldChar w:fldCharType="begin"/>
      </w:r>
      <w:r>
        <w:instrText xml:space="preserve"> PAGEREF _Toc8420 \h </w:instrText>
      </w:r>
      <w:r>
        <w:fldChar w:fldCharType="separate"/>
      </w:r>
      <w:r>
        <w:t>6</w:t>
      </w:r>
      <w:r>
        <w:fldChar w:fldCharType="end"/>
      </w:r>
    </w:p>
    <w:p w14:paraId="3B2B5F5E" w14:textId="77777777" w:rsidR="006C1FF6" w:rsidRDefault="009106D4">
      <w:pPr>
        <w:pStyle w:val="TOC1"/>
        <w:tabs>
          <w:tab w:val="clear" w:pos="9781"/>
          <w:tab w:val="right" w:leader="dot" w:pos="10205"/>
        </w:tabs>
      </w:pPr>
      <w:r>
        <w:rPr>
          <w:rFonts w:ascii="Cambria" w:hAnsi="Cambria" w:cs="Times New Roman"/>
          <w:lang w:val="en-US" w:eastAsia="zh-CN"/>
        </w:rPr>
        <w:t xml:space="preserve">4 </w:t>
      </w:r>
      <w:r>
        <w:rPr>
          <w:rFonts w:ascii="Cambria" w:hAnsi="Cambria" w:cs="Times New Roman" w:hint="eastAsia"/>
          <w:lang w:val="en-US" w:eastAsia="zh-CN"/>
        </w:rPr>
        <w:t>Detection</w:t>
      </w:r>
      <w:r>
        <w:tab/>
      </w:r>
      <w:r>
        <w:fldChar w:fldCharType="begin"/>
      </w:r>
      <w:r>
        <w:instrText xml:space="preserve"> PAGEREF _Toc29038 \h </w:instrText>
      </w:r>
      <w:r>
        <w:fldChar w:fldCharType="separate"/>
      </w:r>
      <w:r>
        <w:t>7</w:t>
      </w:r>
      <w:r>
        <w:fldChar w:fldCharType="end"/>
      </w:r>
    </w:p>
    <w:p w14:paraId="3B2B5F5F" w14:textId="77777777" w:rsidR="006C1FF6" w:rsidRDefault="009106D4">
      <w:pPr>
        <w:pStyle w:val="TOC2"/>
        <w:tabs>
          <w:tab w:val="clear" w:pos="9781"/>
          <w:tab w:val="right" w:leader="dot" w:pos="10205"/>
        </w:tabs>
      </w:pPr>
      <w:r>
        <w:rPr>
          <w:lang w:val="en-US" w:eastAsia="zh-CN"/>
        </w:rPr>
        <w:t xml:space="preserve">4.1 </w:t>
      </w:r>
      <w:r>
        <w:rPr>
          <w:rFonts w:hint="eastAsia"/>
          <w:lang w:val="en-US" w:eastAsia="zh-CN"/>
        </w:rPr>
        <w:t>Air interface status</w:t>
      </w:r>
      <w:r>
        <w:tab/>
      </w:r>
      <w:r>
        <w:fldChar w:fldCharType="begin"/>
      </w:r>
      <w:r>
        <w:instrText xml:space="preserve"> PAGEREF _Toc4452 \h </w:instrText>
      </w:r>
      <w:r>
        <w:fldChar w:fldCharType="separate"/>
      </w:r>
      <w:r>
        <w:t>7</w:t>
      </w:r>
      <w:r>
        <w:fldChar w:fldCharType="end"/>
      </w:r>
    </w:p>
    <w:p w14:paraId="3B2B5F60" w14:textId="77777777" w:rsidR="006C1FF6" w:rsidRDefault="009106D4">
      <w:pPr>
        <w:pStyle w:val="TOC2"/>
        <w:tabs>
          <w:tab w:val="clear" w:pos="9781"/>
          <w:tab w:val="right" w:leader="dot" w:pos="10205"/>
        </w:tabs>
      </w:pPr>
      <w:r>
        <w:rPr>
          <w:lang w:val="en-US" w:eastAsia="zh-CN"/>
        </w:rPr>
        <w:t>4.2 S</w:t>
      </w:r>
      <w:r>
        <w:rPr>
          <w:rFonts w:hint="eastAsia"/>
          <w:lang w:val="en-US" w:eastAsia="zh-CN"/>
        </w:rPr>
        <w:t>ignaling detection</w:t>
      </w:r>
      <w:r>
        <w:tab/>
      </w:r>
      <w:r>
        <w:fldChar w:fldCharType="begin"/>
      </w:r>
      <w:r>
        <w:instrText xml:space="preserve"> PAGEREF _Toc6963 \h </w:instrText>
      </w:r>
      <w:r>
        <w:fldChar w:fldCharType="separate"/>
      </w:r>
      <w:r>
        <w:t>7</w:t>
      </w:r>
      <w:r>
        <w:fldChar w:fldCharType="end"/>
      </w:r>
    </w:p>
    <w:p w14:paraId="3B2B5F61" w14:textId="77777777" w:rsidR="006C1FF6" w:rsidRDefault="009106D4">
      <w:pPr>
        <w:pStyle w:val="TOC2"/>
        <w:tabs>
          <w:tab w:val="clear" w:pos="9781"/>
          <w:tab w:val="right" w:leader="dot" w:pos="10205"/>
        </w:tabs>
      </w:pPr>
      <w:r>
        <w:rPr>
          <w:lang w:val="en-US" w:eastAsia="zh-CN"/>
        </w:rPr>
        <w:t>4.3 Standard</w:t>
      </w:r>
      <w:r>
        <w:rPr>
          <w:rFonts w:hint="eastAsia"/>
          <w:lang w:val="en-US" w:eastAsia="zh-CN"/>
        </w:rPr>
        <w:t xml:space="preserve"> compliance detection</w:t>
      </w:r>
      <w:r>
        <w:tab/>
      </w:r>
      <w:r>
        <w:fldChar w:fldCharType="begin"/>
      </w:r>
      <w:r>
        <w:instrText xml:space="preserve"> PAGEREF _Toc9569 \h </w:instrText>
      </w:r>
      <w:r>
        <w:fldChar w:fldCharType="separate"/>
      </w:r>
      <w:r>
        <w:t>7</w:t>
      </w:r>
      <w:r>
        <w:fldChar w:fldCharType="end"/>
      </w:r>
    </w:p>
    <w:p w14:paraId="3B2B5F62" w14:textId="77777777" w:rsidR="006C1FF6" w:rsidRDefault="009106D4">
      <w:pPr>
        <w:pStyle w:val="TOC2"/>
        <w:tabs>
          <w:tab w:val="clear" w:pos="9781"/>
          <w:tab w:val="right" w:leader="dot" w:pos="10205"/>
        </w:tabs>
      </w:pPr>
      <w:r>
        <w:rPr>
          <w:lang w:val="en-US" w:eastAsia="zh-CN"/>
        </w:rPr>
        <w:t xml:space="preserve">4.4 </w:t>
      </w:r>
      <w:r>
        <w:rPr>
          <w:rFonts w:hint="eastAsia"/>
          <w:lang w:val="en-US" w:eastAsia="zh-CN"/>
        </w:rPr>
        <w:t>Dynamic/static/voyage AIS information detection</w:t>
      </w:r>
      <w:r>
        <w:tab/>
      </w:r>
      <w:r>
        <w:fldChar w:fldCharType="begin"/>
      </w:r>
      <w:r>
        <w:instrText xml:space="preserve"> PAGEREF _Toc8693 \h </w:instrText>
      </w:r>
      <w:r>
        <w:fldChar w:fldCharType="separate"/>
      </w:r>
      <w:r>
        <w:t>8</w:t>
      </w:r>
      <w:r>
        <w:fldChar w:fldCharType="end"/>
      </w:r>
    </w:p>
    <w:p w14:paraId="3B2B5F63" w14:textId="77777777" w:rsidR="006C1FF6" w:rsidRDefault="009106D4">
      <w:pPr>
        <w:pStyle w:val="TOC2"/>
        <w:tabs>
          <w:tab w:val="clear" w:pos="9781"/>
          <w:tab w:val="right" w:leader="dot" w:pos="10205"/>
        </w:tabs>
      </w:pPr>
      <w:r>
        <w:rPr>
          <w:lang w:val="en-US" w:eastAsia="zh-CN"/>
        </w:rPr>
        <w:t xml:space="preserve">4.5 </w:t>
      </w:r>
      <w:r>
        <w:rPr>
          <w:rFonts w:hint="eastAsia"/>
          <w:lang w:val="en-US" w:eastAsia="zh-CN"/>
        </w:rPr>
        <w:t>VDES messages authorization status detection</w:t>
      </w:r>
      <w:r>
        <w:tab/>
      </w:r>
      <w:r>
        <w:fldChar w:fldCharType="begin"/>
      </w:r>
      <w:r>
        <w:instrText xml:space="preserve"> PAGEREF </w:instrText>
      </w:r>
      <w:r>
        <w:instrText xml:space="preserve">_Toc32159 \h </w:instrText>
      </w:r>
      <w:r>
        <w:fldChar w:fldCharType="separate"/>
      </w:r>
      <w:r>
        <w:t>8</w:t>
      </w:r>
      <w:r>
        <w:fldChar w:fldCharType="end"/>
      </w:r>
    </w:p>
    <w:p w14:paraId="3B2B5F64" w14:textId="77777777" w:rsidR="006C1FF6" w:rsidRDefault="009106D4">
      <w:pPr>
        <w:pStyle w:val="TOC2"/>
        <w:tabs>
          <w:tab w:val="clear" w:pos="9781"/>
          <w:tab w:val="right" w:leader="dot" w:pos="10205"/>
        </w:tabs>
      </w:pPr>
      <w:r>
        <w:rPr>
          <w:lang w:val="en-US" w:eastAsia="zh-CN"/>
        </w:rPr>
        <w:t xml:space="preserve">4.6 </w:t>
      </w:r>
      <w:r>
        <w:rPr>
          <w:rFonts w:hint="eastAsia"/>
          <w:lang w:val="en-US" w:eastAsia="zh-CN"/>
        </w:rPr>
        <w:t>Protocol vulnerability detection</w:t>
      </w:r>
      <w:r>
        <w:tab/>
      </w:r>
      <w:r>
        <w:fldChar w:fldCharType="begin"/>
      </w:r>
      <w:r>
        <w:instrText xml:space="preserve"> PAGEREF _Toc26995 \h </w:instrText>
      </w:r>
      <w:r>
        <w:fldChar w:fldCharType="separate"/>
      </w:r>
      <w:r>
        <w:t>8</w:t>
      </w:r>
      <w:r>
        <w:fldChar w:fldCharType="end"/>
      </w:r>
    </w:p>
    <w:p w14:paraId="3B2B5F65" w14:textId="77777777" w:rsidR="006C1FF6" w:rsidRDefault="009106D4">
      <w:pPr>
        <w:pStyle w:val="TOC1"/>
        <w:tabs>
          <w:tab w:val="clear" w:pos="9781"/>
          <w:tab w:val="right" w:leader="dot" w:pos="10205"/>
        </w:tabs>
      </w:pPr>
      <w:r>
        <w:rPr>
          <w:rFonts w:ascii="Cambria" w:hAnsi="Cambria" w:cs="Times New Roman"/>
          <w:lang w:val="en-US" w:eastAsia="zh-CN"/>
        </w:rPr>
        <w:t xml:space="preserve">5 </w:t>
      </w:r>
      <w:r>
        <w:rPr>
          <w:rFonts w:ascii="Cambria" w:hAnsi="Cambria" w:cs="Times New Roman" w:hint="eastAsia"/>
          <w:lang w:val="en-US" w:eastAsia="zh-CN"/>
        </w:rPr>
        <w:t>Mitigation</w:t>
      </w:r>
      <w:r>
        <w:tab/>
      </w:r>
      <w:r>
        <w:fldChar w:fldCharType="begin"/>
      </w:r>
      <w:r>
        <w:instrText xml:space="preserve"> PAGEREF _Toc5529 \h </w:instrText>
      </w:r>
      <w:r>
        <w:fldChar w:fldCharType="separate"/>
      </w:r>
      <w:r>
        <w:t>9</w:t>
      </w:r>
      <w:r>
        <w:fldChar w:fldCharType="end"/>
      </w:r>
    </w:p>
    <w:p w14:paraId="3B2B5F66" w14:textId="77777777" w:rsidR="006C1FF6" w:rsidRDefault="009106D4">
      <w:pPr>
        <w:pStyle w:val="TOC2"/>
        <w:tabs>
          <w:tab w:val="clear" w:pos="9781"/>
          <w:tab w:val="right" w:leader="dot" w:pos="10205"/>
        </w:tabs>
      </w:pPr>
      <w:r>
        <w:rPr>
          <w:lang w:val="en-US" w:eastAsia="zh-CN"/>
        </w:rPr>
        <w:t xml:space="preserve">5.1 </w:t>
      </w:r>
      <w:r>
        <w:rPr>
          <w:rFonts w:hint="eastAsia"/>
          <w:lang w:val="en-US" w:eastAsia="zh-CN"/>
        </w:rPr>
        <w:t xml:space="preserve">Identifying abnormal </w:t>
      </w:r>
      <w:r>
        <w:rPr>
          <w:lang w:val="en-US" w:eastAsia="zh-CN"/>
        </w:rPr>
        <w:t>VDES station</w:t>
      </w:r>
      <w:r>
        <w:tab/>
      </w:r>
      <w:r>
        <w:fldChar w:fldCharType="begin"/>
      </w:r>
      <w:r>
        <w:instrText xml:space="preserve"> PAGEREF _Toc17653 \h </w:instrText>
      </w:r>
      <w:r>
        <w:fldChar w:fldCharType="separate"/>
      </w:r>
      <w:r>
        <w:t>9</w:t>
      </w:r>
      <w:r>
        <w:fldChar w:fldCharType="end"/>
      </w:r>
    </w:p>
    <w:p w14:paraId="3B2B5F67" w14:textId="77777777" w:rsidR="006C1FF6" w:rsidRDefault="009106D4">
      <w:pPr>
        <w:pStyle w:val="TOC2"/>
        <w:tabs>
          <w:tab w:val="clear" w:pos="9781"/>
          <w:tab w:val="right" w:leader="dot" w:pos="10205"/>
        </w:tabs>
      </w:pPr>
      <w:r>
        <w:rPr>
          <w:lang w:val="en-US" w:eastAsia="zh-CN"/>
        </w:rPr>
        <w:t xml:space="preserve">5.2 Easing </w:t>
      </w:r>
      <w:r>
        <w:rPr>
          <w:rFonts w:hint="eastAsia"/>
          <w:lang w:val="en-US" w:eastAsia="zh-CN"/>
        </w:rPr>
        <w:t xml:space="preserve">unauthorized </w:t>
      </w:r>
      <w:r>
        <w:rPr>
          <w:lang w:val="en-US" w:eastAsia="zh-CN"/>
        </w:rPr>
        <w:t>signaling influence</w:t>
      </w:r>
      <w:r>
        <w:tab/>
      </w:r>
      <w:r>
        <w:fldChar w:fldCharType="begin"/>
      </w:r>
      <w:r>
        <w:instrText xml:space="preserve"> PAGEREF _Toc21353 \h </w:instrText>
      </w:r>
      <w:r>
        <w:fldChar w:fldCharType="separate"/>
      </w:r>
      <w:r>
        <w:t>9</w:t>
      </w:r>
      <w:r>
        <w:fldChar w:fldCharType="end"/>
      </w:r>
    </w:p>
    <w:p w14:paraId="3B2B5F68" w14:textId="77777777" w:rsidR="006C1FF6" w:rsidRDefault="009106D4">
      <w:pPr>
        <w:pStyle w:val="TOC2"/>
        <w:tabs>
          <w:tab w:val="clear" w:pos="9781"/>
          <w:tab w:val="right" w:leader="dot" w:pos="10205"/>
        </w:tabs>
      </w:pPr>
      <w:r>
        <w:rPr>
          <w:lang w:val="en-US" w:eastAsia="zh-CN"/>
        </w:rPr>
        <w:t xml:space="preserve">5.3 </w:t>
      </w:r>
      <w:r>
        <w:rPr>
          <w:rFonts w:hint="eastAsia"/>
          <w:lang w:val="en-US" w:eastAsia="zh-CN"/>
        </w:rPr>
        <w:t>Shore</w:t>
      </w:r>
      <w:r>
        <w:rPr>
          <w:lang w:val="en-US" w:eastAsia="zh-CN"/>
        </w:rPr>
        <w:t>-</w:t>
      </w:r>
      <w:r>
        <w:rPr>
          <w:rFonts w:hint="eastAsia"/>
          <w:lang w:val="en-US" w:eastAsia="zh-CN"/>
        </w:rPr>
        <w:t xml:space="preserve">based data </w:t>
      </w:r>
      <w:r>
        <w:rPr>
          <w:lang w:val="en-US" w:eastAsia="zh-CN"/>
        </w:rPr>
        <w:t>modification</w:t>
      </w:r>
      <w:r>
        <w:rPr>
          <w:rFonts w:hint="eastAsia"/>
          <w:lang w:val="en-US" w:eastAsia="zh-CN"/>
        </w:rPr>
        <w:t xml:space="preserve"> function</w:t>
      </w:r>
      <w:r>
        <w:tab/>
      </w:r>
      <w:r>
        <w:fldChar w:fldCharType="begin"/>
      </w:r>
      <w:r>
        <w:instrText xml:space="preserve"> PAGEREF _Toc27300 \</w:instrText>
      </w:r>
      <w:r>
        <w:instrText xml:space="preserve">h </w:instrText>
      </w:r>
      <w:r>
        <w:fldChar w:fldCharType="separate"/>
      </w:r>
      <w:r>
        <w:t>9</w:t>
      </w:r>
      <w:r>
        <w:fldChar w:fldCharType="end"/>
      </w:r>
    </w:p>
    <w:p w14:paraId="3B2B5F69" w14:textId="77777777" w:rsidR="006C1FF6" w:rsidRDefault="009106D4">
      <w:pPr>
        <w:pStyle w:val="TOC2"/>
        <w:tabs>
          <w:tab w:val="clear" w:pos="9781"/>
          <w:tab w:val="right" w:leader="dot" w:pos="10205"/>
        </w:tabs>
      </w:pPr>
      <w:r>
        <w:rPr>
          <w:lang w:val="en-US" w:eastAsia="zh-CN"/>
        </w:rPr>
        <w:t xml:space="preserve">5.4 </w:t>
      </w:r>
      <w:r>
        <w:rPr>
          <w:rFonts w:hint="eastAsia"/>
          <w:lang w:val="en-US" w:eastAsia="zh-CN"/>
        </w:rPr>
        <w:t>Protocol revision</w:t>
      </w:r>
      <w:r>
        <w:tab/>
      </w:r>
      <w:r>
        <w:fldChar w:fldCharType="begin"/>
      </w:r>
      <w:r>
        <w:instrText xml:space="preserve"> PAGEREF _Toc21662 \h </w:instrText>
      </w:r>
      <w:r>
        <w:fldChar w:fldCharType="separate"/>
      </w:r>
      <w:r>
        <w:t>9</w:t>
      </w:r>
      <w:r>
        <w:fldChar w:fldCharType="end"/>
      </w:r>
    </w:p>
    <w:p w14:paraId="3B2B5F6A" w14:textId="77777777" w:rsidR="006C1FF6" w:rsidRDefault="009106D4">
      <w:pPr>
        <w:pStyle w:val="TOC2"/>
        <w:tabs>
          <w:tab w:val="clear" w:pos="9781"/>
          <w:tab w:val="right" w:leader="dot" w:pos="10205"/>
        </w:tabs>
      </w:pPr>
      <w:r>
        <w:rPr>
          <w:rFonts w:eastAsia="SimSun"/>
          <w:lang w:val="en-US" w:eastAsia="zh-CN"/>
        </w:rPr>
        <w:t xml:space="preserve">5.5 </w:t>
      </w:r>
      <w:r>
        <w:rPr>
          <w:lang w:val="en-US" w:eastAsia="zh-CN"/>
        </w:rPr>
        <w:t xml:space="preserve">Resource </w:t>
      </w:r>
      <w:r>
        <w:rPr>
          <w:rFonts w:hint="eastAsia"/>
          <w:lang w:val="en-US" w:eastAsia="zh-CN"/>
        </w:rPr>
        <w:t>coordination</w:t>
      </w:r>
      <w:r>
        <w:tab/>
      </w:r>
      <w:r>
        <w:fldChar w:fldCharType="begin"/>
      </w:r>
      <w:r>
        <w:instrText xml:space="preserve"> PAGEREF _Toc24927 \h </w:instrText>
      </w:r>
      <w:r>
        <w:fldChar w:fldCharType="separate"/>
      </w:r>
      <w:r>
        <w:t>9</w:t>
      </w:r>
      <w:r>
        <w:fldChar w:fldCharType="end"/>
      </w:r>
    </w:p>
    <w:p w14:paraId="3B2B5F6B" w14:textId="77777777" w:rsidR="006C1FF6" w:rsidRDefault="009106D4">
      <w:pPr>
        <w:pStyle w:val="TOC2"/>
        <w:tabs>
          <w:tab w:val="clear" w:pos="9781"/>
          <w:tab w:val="right" w:leader="dot" w:pos="10205"/>
        </w:tabs>
      </w:pPr>
      <w:r>
        <w:rPr>
          <w:lang w:val="en-US" w:eastAsia="zh-CN"/>
        </w:rPr>
        <w:t xml:space="preserve">5.6 </w:t>
      </w:r>
      <w:r>
        <w:rPr>
          <w:rFonts w:hint="eastAsia"/>
          <w:lang w:val="en-US" w:eastAsia="zh-CN"/>
        </w:rPr>
        <w:t>Ship terminal</w:t>
      </w:r>
      <w:r>
        <w:tab/>
      </w:r>
      <w:r>
        <w:fldChar w:fldCharType="begin"/>
      </w:r>
      <w:r>
        <w:instrText xml:space="preserve"> PAGEREF _Toc3582 \h </w:instrText>
      </w:r>
      <w:r>
        <w:fldChar w:fldCharType="separate"/>
      </w:r>
      <w:r>
        <w:t>10</w:t>
      </w:r>
      <w:r>
        <w:fldChar w:fldCharType="end"/>
      </w:r>
    </w:p>
    <w:p w14:paraId="3B2B5F6C" w14:textId="77777777" w:rsidR="006C1FF6" w:rsidRDefault="009106D4">
      <w:pPr>
        <w:pStyle w:val="TOC1"/>
        <w:tabs>
          <w:tab w:val="clear" w:pos="9781"/>
          <w:tab w:val="right" w:leader="dot" w:pos="10205"/>
        </w:tabs>
      </w:pPr>
      <w:r>
        <w:rPr>
          <w:rFonts w:ascii="Cambria" w:hAnsi="Cambria" w:cs="Times New Roman"/>
          <w:lang w:val="en-US" w:eastAsia="zh-CN"/>
        </w:rPr>
        <w:t xml:space="preserve">6 </w:t>
      </w:r>
      <w:r>
        <w:rPr>
          <w:rFonts w:ascii="Cambria" w:hAnsi="Cambria" w:cs="Times New Roman" w:hint="eastAsia"/>
          <w:lang w:val="en-US" w:eastAsia="zh-CN"/>
        </w:rPr>
        <w:t>Implementation</w:t>
      </w:r>
      <w:r>
        <w:rPr>
          <w:rFonts w:ascii="Cambria" w:hAnsi="Cambria" w:cs="Times New Roman"/>
          <w:lang w:val="en-US" w:eastAsia="zh-CN"/>
        </w:rPr>
        <w:t xml:space="preserve"> and enforcement</w:t>
      </w:r>
      <w:r>
        <w:tab/>
      </w:r>
      <w:r>
        <w:fldChar w:fldCharType="begin"/>
      </w:r>
      <w:r>
        <w:instrText xml:space="preserve"> PAGEREF _Toc14000 \h </w:instrText>
      </w:r>
      <w:r>
        <w:fldChar w:fldCharType="separate"/>
      </w:r>
      <w:r>
        <w:t>10</w:t>
      </w:r>
      <w:r>
        <w:fldChar w:fldCharType="end"/>
      </w:r>
    </w:p>
    <w:p w14:paraId="3B2B5F6D" w14:textId="77777777" w:rsidR="006C1FF6" w:rsidRDefault="009106D4">
      <w:pPr>
        <w:pStyle w:val="TOC2"/>
        <w:tabs>
          <w:tab w:val="clear" w:pos="9781"/>
          <w:tab w:val="right" w:leader="dot" w:pos="10205"/>
        </w:tabs>
      </w:pPr>
      <w:r>
        <w:rPr>
          <w:lang w:val="en-US" w:eastAsia="zh-CN"/>
        </w:rPr>
        <w:t xml:space="preserve">6.1 </w:t>
      </w:r>
      <w:r>
        <w:rPr>
          <w:rFonts w:hint="eastAsia"/>
          <w:lang w:val="en-US" w:eastAsia="zh-CN"/>
        </w:rPr>
        <w:t>Risk analysis</w:t>
      </w:r>
      <w:r>
        <w:tab/>
      </w:r>
      <w:r>
        <w:fldChar w:fldCharType="begin"/>
      </w:r>
      <w:r>
        <w:instrText xml:space="preserve"> PAGEREF _Toc31578 \h </w:instrText>
      </w:r>
      <w:r>
        <w:fldChar w:fldCharType="separate"/>
      </w:r>
      <w:r>
        <w:t>10</w:t>
      </w:r>
      <w:r>
        <w:fldChar w:fldCharType="end"/>
      </w:r>
    </w:p>
    <w:p w14:paraId="3B2B5F6E" w14:textId="77777777" w:rsidR="006C1FF6" w:rsidRDefault="009106D4">
      <w:pPr>
        <w:pStyle w:val="TOC2"/>
        <w:tabs>
          <w:tab w:val="clear" w:pos="9781"/>
          <w:tab w:val="right" w:leader="dot" w:pos="10205"/>
        </w:tabs>
      </w:pPr>
      <w:r>
        <w:rPr>
          <w:lang w:val="en-US" w:eastAsia="zh-CN"/>
        </w:rPr>
        <w:t xml:space="preserve">6.2 </w:t>
      </w:r>
      <w:r>
        <w:rPr>
          <w:rFonts w:hint="eastAsia"/>
          <w:lang w:val="en-US" w:eastAsia="zh-CN"/>
        </w:rPr>
        <w:t>Service architecture</w:t>
      </w:r>
      <w:r>
        <w:tab/>
      </w:r>
      <w:r>
        <w:fldChar w:fldCharType="begin"/>
      </w:r>
      <w:r>
        <w:instrText xml:space="preserve"> PAGEREF _Toc20938 \h </w:instrText>
      </w:r>
      <w:r>
        <w:fldChar w:fldCharType="separate"/>
      </w:r>
      <w:r>
        <w:t>11</w:t>
      </w:r>
      <w:r>
        <w:fldChar w:fldCharType="end"/>
      </w:r>
    </w:p>
    <w:p w14:paraId="3B2B5F6F" w14:textId="77777777" w:rsidR="006C1FF6" w:rsidRDefault="009106D4">
      <w:pPr>
        <w:pStyle w:val="TOC2"/>
        <w:tabs>
          <w:tab w:val="clear" w:pos="9781"/>
          <w:tab w:val="right" w:leader="dot" w:pos="10205"/>
        </w:tabs>
      </w:pPr>
      <w:r>
        <w:rPr>
          <w:lang w:val="en-US" w:eastAsia="zh-CN"/>
        </w:rPr>
        <w:t xml:space="preserve">6.3 </w:t>
      </w:r>
      <w:r>
        <w:rPr>
          <w:rFonts w:hint="eastAsia"/>
          <w:lang w:val="en-US" w:eastAsia="zh-CN"/>
        </w:rPr>
        <w:t>Enforcement</w:t>
      </w:r>
      <w:r>
        <w:tab/>
      </w:r>
      <w:r>
        <w:fldChar w:fldCharType="begin"/>
      </w:r>
      <w:r>
        <w:instrText xml:space="preserve"> PAGEREF _Toc32543 \h </w:instrText>
      </w:r>
      <w:r>
        <w:fldChar w:fldCharType="separate"/>
      </w:r>
      <w:r>
        <w:t>12</w:t>
      </w:r>
      <w:r>
        <w:fldChar w:fldCharType="end"/>
      </w:r>
    </w:p>
    <w:p w14:paraId="3B2B5F70" w14:textId="77777777" w:rsidR="006C1FF6" w:rsidRDefault="009106D4">
      <w:pPr>
        <w:pStyle w:val="TOC1"/>
        <w:tabs>
          <w:tab w:val="clear" w:pos="9781"/>
          <w:tab w:val="right" w:leader="dot" w:pos="10205"/>
        </w:tabs>
      </w:pPr>
      <w:r>
        <w:rPr>
          <w:rFonts w:ascii="Cambria" w:hAnsi="Cambria" w:cs="Times New Roman"/>
          <w:lang w:val="en-US" w:eastAsia="zh-CN"/>
        </w:rPr>
        <w:t xml:space="preserve">7 </w:t>
      </w:r>
      <w:r>
        <w:rPr>
          <w:rFonts w:ascii="Cambria" w:hAnsi="Cambria" w:cs="Times New Roman" w:hint="eastAsia"/>
          <w:lang w:val="en-US" w:eastAsia="zh-CN"/>
        </w:rPr>
        <w:t>Terms and abbreviations</w:t>
      </w:r>
      <w:r>
        <w:tab/>
      </w:r>
      <w:r>
        <w:fldChar w:fldCharType="begin"/>
      </w:r>
      <w:r>
        <w:instrText xml:space="preserve"> PAGEREF _Toc19299 \h </w:instrText>
      </w:r>
      <w:r>
        <w:fldChar w:fldCharType="separate"/>
      </w:r>
      <w:r>
        <w:t>12</w:t>
      </w:r>
      <w:r>
        <w:fldChar w:fldCharType="end"/>
      </w:r>
    </w:p>
    <w:p w14:paraId="3B2B5F71" w14:textId="77777777" w:rsidR="006C1FF6" w:rsidRDefault="009106D4">
      <w:pPr>
        <w:pStyle w:val="TOC1"/>
        <w:tabs>
          <w:tab w:val="clear" w:pos="9781"/>
          <w:tab w:val="right" w:leader="dot" w:pos="10205"/>
        </w:tabs>
      </w:pPr>
      <w:r>
        <w:rPr>
          <w:rFonts w:ascii="Cambria" w:hAnsi="Cambria" w:cs="Times New Roman"/>
          <w:lang w:val="en-US" w:eastAsia="zh-CN"/>
        </w:rPr>
        <w:t xml:space="preserve">8 </w:t>
      </w:r>
      <w:r>
        <w:rPr>
          <w:rFonts w:ascii="Cambria" w:hAnsi="Cambria" w:cs="Times New Roman" w:hint="eastAsia"/>
          <w:lang w:val="en-US" w:eastAsia="zh-CN"/>
        </w:rPr>
        <w:t>References</w:t>
      </w:r>
      <w:r>
        <w:tab/>
      </w:r>
      <w:r>
        <w:fldChar w:fldCharType="begin"/>
      </w:r>
      <w:r>
        <w:instrText xml:space="preserve"> PAGEREF _Toc30523 \h </w:instrText>
      </w:r>
      <w:r>
        <w:fldChar w:fldCharType="separate"/>
      </w:r>
      <w:r>
        <w:t>13</w:t>
      </w:r>
      <w:r>
        <w:fldChar w:fldCharType="end"/>
      </w:r>
    </w:p>
    <w:p w14:paraId="3B2B5F72" w14:textId="77777777" w:rsidR="006C1FF6" w:rsidRDefault="009106D4">
      <w:pPr>
        <w:pStyle w:val="BodyText"/>
        <w:suppressAutoHyphens/>
      </w:pPr>
      <w:r>
        <w:rPr>
          <w:rFonts w:eastAsia="Times New Roman" w:cs="Times New Roman"/>
          <w:b/>
          <w:color w:val="4F81BD" w:themeColor="accent1"/>
          <w:szCs w:val="20"/>
        </w:rPr>
        <w:fldChar w:fldCharType="end"/>
      </w:r>
    </w:p>
    <w:p w14:paraId="3B2B5F73" w14:textId="77777777" w:rsidR="006C1FF6" w:rsidRDefault="009106D4">
      <w:pPr>
        <w:suppressAutoHyphens/>
        <w:spacing w:after="240" w:line="480" w:lineRule="atLeast"/>
        <w:rPr>
          <w:rFonts w:ascii="Calibri" w:eastAsia="Calibri" w:hAnsi="Calibri" w:cs="Times New Roman"/>
          <w:b/>
          <w:color w:val="009FE3"/>
          <w:sz w:val="40"/>
          <w:szCs w:val="40"/>
        </w:rPr>
      </w:pPr>
      <w:r>
        <w:rPr>
          <w:rFonts w:ascii="Calibri" w:eastAsia="Calibri" w:hAnsi="Calibri" w:cs="Times New Roman"/>
          <w:b/>
          <w:color w:val="009FE3"/>
          <w:sz w:val="40"/>
          <w:szCs w:val="40"/>
        </w:rPr>
        <w:lastRenderedPageBreak/>
        <w:t xml:space="preserve">List of Tables </w:t>
      </w:r>
    </w:p>
    <w:p w14:paraId="3B2B5F74" w14:textId="77777777" w:rsidR="006C1FF6" w:rsidRDefault="009106D4">
      <w:pPr>
        <w:tabs>
          <w:tab w:val="right" w:leader="dot" w:pos="9781"/>
        </w:tabs>
        <w:suppressAutoHyphens/>
        <w:spacing w:after="60"/>
        <w:ind w:left="1276" w:right="425" w:hanging="1276"/>
        <w:rPr>
          <w:rFonts w:ascii="Calibri" w:eastAsia="SimSun" w:hAnsi="Calibri" w:cs="Times New Roman"/>
          <w:sz w:val="22"/>
          <w:lang w:val="en-US" w:eastAsia="zh-CN"/>
        </w:rPr>
      </w:pPr>
      <w:r>
        <w:rPr>
          <w:rFonts w:ascii="Calibri" w:eastAsia="Calibri" w:hAnsi="Calibri" w:cs="Times New Roman"/>
          <w:color w:val="00558C"/>
          <w:sz w:val="22"/>
        </w:rPr>
        <w:fldChar w:fldCharType="begin"/>
      </w:r>
      <w:r>
        <w:rPr>
          <w:rFonts w:ascii="Calibri" w:eastAsia="Calibri" w:hAnsi="Calibri" w:cs="Times New Roman"/>
          <w:color w:val="00558C"/>
          <w:sz w:val="22"/>
        </w:rPr>
        <w:instrText xml:space="preserve"> TOC \t "Table caption,1" \c "Figure" </w:instrText>
      </w:r>
      <w:r>
        <w:rPr>
          <w:rFonts w:ascii="Calibri" w:eastAsia="Calibri" w:hAnsi="Calibri" w:cs="Times New Roman"/>
          <w:color w:val="00558C"/>
          <w:sz w:val="22"/>
        </w:rPr>
        <w:fldChar w:fldCharType="separate"/>
      </w:r>
      <w:r>
        <w:rPr>
          <w:rFonts w:ascii="Calibri" w:eastAsia="Calibri" w:hAnsi="Calibri" w:cs="Times New Roman"/>
          <w:i/>
          <w:color w:val="00558C"/>
          <w:sz w:val="22"/>
        </w:rPr>
        <w:t>Table 1</w:t>
      </w:r>
      <w:r>
        <w:rPr>
          <w:rFonts w:ascii="Calibri" w:eastAsia="SimHei" w:hAnsi="Calibri" w:cs="Times New Roman"/>
          <w:sz w:val="22"/>
          <w:lang w:eastAsia="en-GB"/>
        </w:rPr>
        <w:tab/>
      </w:r>
      <w:r>
        <w:rPr>
          <w:rFonts w:ascii="Calibri" w:eastAsia="Calibri" w:hAnsi="Calibri" w:cs="Times New Roman" w:hint="eastAsia"/>
          <w:i/>
          <w:color w:val="00558C"/>
          <w:sz w:val="22"/>
        </w:rPr>
        <w:t>Risk analysis</w:t>
      </w:r>
      <w:r>
        <w:rPr>
          <w:rFonts w:ascii="Calibri" w:eastAsia="Calibri" w:hAnsi="Calibri" w:cs="Times New Roman"/>
          <w:i/>
          <w:color w:val="00558C"/>
          <w:sz w:val="22"/>
        </w:rPr>
        <w:tab/>
      </w:r>
      <w:r>
        <w:rPr>
          <w:rFonts w:ascii="Calibri" w:eastAsia="SimSun" w:hAnsi="Calibri" w:cs="Times New Roman" w:hint="eastAsia"/>
          <w:i/>
          <w:color w:val="00558C"/>
          <w:sz w:val="22"/>
          <w:lang w:val="en-US" w:eastAsia="zh-CN"/>
        </w:rPr>
        <w:t>10</w:t>
      </w:r>
    </w:p>
    <w:p w14:paraId="3B2B5F75" w14:textId="77777777" w:rsidR="006C1FF6" w:rsidRDefault="009106D4">
      <w:pPr>
        <w:suppressAutoHyphens/>
        <w:spacing w:after="120"/>
        <w:jc w:val="both"/>
        <w:rPr>
          <w:rFonts w:ascii="Calibri" w:eastAsia="Calibri" w:hAnsi="Calibri" w:cs="Times New Roman"/>
          <w:sz w:val="22"/>
        </w:rPr>
      </w:pPr>
      <w:r>
        <w:rPr>
          <w:rFonts w:ascii="Calibri" w:eastAsia="Calibri" w:hAnsi="Calibri" w:cs="Times New Roman"/>
          <w:i/>
          <w:color w:val="00558C"/>
          <w:sz w:val="22"/>
        </w:rPr>
        <w:fldChar w:fldCharType="end"/>
      </w:r>
    </w:p>
    <w:p w14:paraId="3B2B5F76" w14:textId="77777777" w:rsidR="006C1FF6" w:rsidRDefault="009106D4">
      <w:pPr>
        <w:suppressAutoHyphens/>
        <w:spacing w:after="240" w:line="480" w:lineRule="atLeast"/>
        <w:rPr>
          <w:rFonts w:ascii="Calibri" w:eastAsia="Calibri" w:hAnsi="Calibri" w:cs="Times New Roman"/>
          <w:b/>
          <w:color w:val="009FE3"/>
          <w:sz w:val="40"/>
          <w:szCs w:val="40"/>
        </w:rPr>
      </w:pPr>
      <w:r>
        <w:rPr>
          <w:rFonts w:ascii="Calibri" w:eastAsia="Calibri" w:hAnsi="Calibri" w:cs="Times New Roman"/>
          <w:b/>
          <w:color w:val="009FE3"/>
          <w:sz w:val="40"/>
          <w:szCs w:val="40"/>
        </w:rPr>
        <w:t>List of Figures</w:t>
      </w:r>
    </w:p>
    <w:p w14:paraId="3B2B5F77" w14:textId="77777777" w:rsidR="006C1FF6" w:rsidRDefault="009106D4">
      <w:pPr>
        <w:tabs>
          <w:tab w:val="right" w:leader="dot" w:pos="9781"/>
        </w:tabs>
        <w:suppressAutoHyphens/>
        <w:spacing w:after="60"/>
        <w:ind w:left="1276" w:right="425" w:hanging="1276"/>
        <w:rPr>
          <w:rFonts w:ascii="Calibri" w:eastAsia="SimSun" w:hAnsi="Calibri" w:cs="Times New Roman"/>
          <w:sz w:val="22"/>
          <w:lang w:val="en-US" w:eastAsia="zh-CN"/>
        </w:rPr>
      </w:pPr>
      <w:r>
        <w:rPr>
          <w:rFonts w:ascii="Calibri" w:eastAsia="Calibri" w:hAnsi="Calibri" w:cs="Times New Roman"/>
          <w:i/>
          <w:color w:val="00558C"/>
          <w:sz w:val="22"/>
        </w:rPr>
        <w:fldChar w:fldCharType="begin"/>
      </w:r>
      <w:r>
        <w:rPr>
          <w:rFonts w:ascii="Calibri" w:eastAsia="Calibri" w:hAnsi="Calibri" w:cs="Times New Roman"/>
          <w:i/>
          <w:color w:val="00558C"/>
          <w:sz w:val="22"/>
        </w:rPr>
        <w:instrText xml:space="preserve"> TOC \t "Figure caption" \c </w:instrText>
      </w:r>
      <w:r>
        <w:rPr>
          <w:rFonts w:ascii="Calibri" w:eastAsia="Calibri" w:hAnsi="Calibri" w:cs="Times New Roman"/>
          <w:i/>
          <w:color w:val="00558C"/>
          <w:sz w:val="22"/>
        </w:rPr>
        <w:fldChar w:fldCharType="separate"/>
      </w:r>
      <w:r>
        <w:rPr>
          <w:rFonts w:ascii="Calibri" w:eastAsia="Calibri" w:hAnsi="Calibri" w:cs="Times New Roman"/>
          <w:i/>
          <w:color w:val="00558C"/>
          <w:sz w:val="22"/>
        </w:rPr>
        <w:t>Figure 1</w:t>
      </w:r>
      <w:r>
        <w:rPr>
          <w:rFonts w:ascii="Calibri" w:eastAsia="SimHei" w:hAnsi="Calibri" w:cs="Times New Roman"/>
          <w:sz w:val="22"/>
          <w:lang w:eastAsia="en-GB"/>
        </w:rPr>
        <w:tab/>
      </w:r>
      <w:r>
        <w:rPr>
          <w:rFonts w:ascii="Calibri" w:eastAsia="Calibri" w:hAnsi="Calibri" w:cs="Times New Roman" w:hint="eastAsia"/>
          <w:i/>
          <w:color w:val="00558C"/>
          <w:sz w:val="22"/>
        </w:rPr>
        <w:t xml:space="preserve">VDL Integrity Monitoring Service </w:t>
      </w:r>
      <w:r>
        <w:rPr>
          <w:rFonts w:ascii="Calibri" w:eastAsia="Calibri" w:hAnsi="Calibri" w:cs="Times New Roman"/>
          <w:i/>
          <w:color w:val="00558C"/>
          <w:sz w:val="22"/>
        </w:rPr>
        <w:tab/>
      </w:r>
      <w:r>
        <w:rPr>
          <w:rFonts w:ascii="Calibri" w:eastAsia="SimSun" w:hAnsi="Calibri" w:cs="Times New Roman" w:hint="eastAsia"/>
          <w:i/>
          <w:color w:val="00558C"/>
          <w:sz w:val="22"/>
          <w:lang w:val="en-US" w:eastAsia="zh-CN"/>
        </w:rPr>
        <w:t>11</w:t>
      </w:r>
    </w:p>
    <w:p w14:paraId="3B2B5F78" w14:textId="77777777" w:rsidR="006C1FF6" w:rsidRDefault="006C1FF6">
      <w:pPr>
        <w:pStyle w:val="TableofFigures"/>
        <w:tabs>
          <w:tab w:val="clear" w:pos="9781"/>
          <w:tab w:val="right" w:leader="dot" w:pos="10205"/>
        </w:tabs>
      </w:pPr>
    </w:p>
    <w:p w14:paraId="3B2B5F79" w14:textId="77777777" w:rsidR="006C1FF6" w:rsidRDefault="009106D4">
      <w:pPr>
        <w:pStyle w:val="BodyText"/>
        <w:suppressAutoHyphens/>
      </w:pPr>
      <w:r>
        <w:rPr>
          <w:rFonts w:ascii="Calibri" w:eastAsia="Calibri" w:hAnsi="Calibri" w:cs="Times New Roman"/>
        </w:rPr>
        <w:fldChar w:fldCharType="end"/>
      </w:r>
    </w:p>
    <w:p w14:paraId="3B2B5F7A" w14:textId="77777777" w:rsidR="006C1FF6" w:rsidRDefault="006C1FF6">
      <w:pPr>
        <w:pStyle w:val="TableofFigures"/>
        <w:suppressAutoHyphens/>
      </w:pPr>
    </w:p>
    <w:p w14:paraId="3B2B5F7B" w14:textId="77777777" w:rsidR="006C1FF6" w:rsidRDefault="006C1FF6">
      <w:pPr>
        <w:pStyle w:val="BodyText"/>
        <w:suppressAutoHyphens/>
        <w:sectPr w:rsidR="006C1FF6">
          <w:headerReference w:type="even" r:id="rId26"/>
          <w:headerReference w:type="default" r:id="rId27"/>
          <w:headerReference w:type="first" r:id="rId28"/>
          <w:footerReference w:type="first" r:id="rId29"/>
          <w:pgSz w:w="11906" w:h="16838"/>
          <w:pgMar w:top="567" w:right="794" w:bottom="567" w:left="907" w:header="850" w:footer="784" w:gutter="0"/>
          <w:cols w:space="708"/>
          <w:docGrid w:linePitch="360"/>
        </w:sectPr>
      </w:pPr>
    </w:p>
    <w:p w14:paraId="3B2B5F7C" w14:textId="77777777" w:rsidR="006C1FF6" w:rsidRDefault="009106D4">
      <w:pPr>
        <w:pStyle w:val="Heading1"/>
        <w:numPr>
          <w:ilvl w:val="0"/>
          <w:numId w:val="27"/>
        </w:numPr>
        <w:suppressAutoHyphens/>
        <w:rPr>
          <w:rFonts w:ascii="Cambria" w:hAnsi="Cambria" w:cs="Times New Roman"/>
        </w:rPr>
      </w:pPr>
      <w:bookmarkStart w:id="9" w:name="_Toc7808"/>
      <w:bookmarkStart w:id="10" w:name="_Toc23917"/>
      <w:bookmarkStart w:id="11" w:name="_Toc20759"/>
      <w:bookmarkStart w:id="12" w:name="_Toc29346"/>
      <w:bookmarkStart w:id="13" w:name="_Toc27981"/>
      <w:bookmarkStart w:id="14" w:name="_Hlk59209242"/>
      <w:bookmarkStart w:id="15" w:name="_Hlk58941649"/>
      <w:r>
        <w:rPr>
          <w:rFonts w:ascii="Cambria" w:hAnsi="Cambria" w:cs="Times New Roman" w:hint="eastAsia"/>
          <w:lang w:eastAsia="zh-CN"/>
        </w:rPr>
        <w:lastRenderedPageBreak/>
        <w:t>Introduction</w:t>
      </w:r>
      <w:bookmarkEnd w:id="9"/>
      <w:bookmarkEnd w:id="10"/>
      <w:bookmarkEnd w:id="11"/>
      <w:bookmarkEnd w:id="12"/>
      <w:bookmarkEnd w:id="13"/>
    </w:p>
    <w:p w14:paraId="3B2B5F7D" w14:textId="77777777" w:rsidR="006C1FF6" w:rsidRDefault="009106D4">
      <w:pPr>
        <w:pStyle w:val="Heading2"/>
        <w:numPr>
          <w:ilvl w:val="1"/>
          <w:numId w:val="27"/>
        </w:numPr>
        <w:rPr>
          <w:lang w:eastAsia="zh-CN"/>
        </w:rPr>
      </w:pPr>
      <w:bookmarkStart w:id="16" w:name="_Toc28681"/>
      <w:bookmarkStart w:id="17" w:name="_Toc26031"/>
      <w:bookmarkStart w:id="18" w:name="_Toc15775"/>
      <w:bookmarkStart w:id="19" w:name="_Toc21599"/>
      <w:bookmarkStart w:id="20" w:name="_Toc39"/>
      <w:r>
        <w:rPr>
          <w:rFonts w:hint="eastAsia"/>
          <w:lang w:eastAsia="zh-CN"/>
        </w:rPr>
        <w:t>Purpose</w:t>
      </w:r>
      <w:bookmarkEnd w:id="16"/>
      <w:bookmarkEnd w:id="17"/>
      <w:bookmarkEnd w:id="18"/>
      <w:bookmarkEnd w:id="19"/>
      <w:bookmarkEnd w:id="20"/>
    </w:p>
    <w:p w14:paraId="3B2B5F7E" w14:textId="77777777" w:rsidR="006C1FF6" w:rsidRDefault="006C1FF6">
      <w:pPr>
        <w:pStyle w:val="Heading2separationline"/>
      </w:pPr>
    </w:p>
    <w:p w14:paraId="3B2B5F7F"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lang w:val="en-US" w:eastAsia="zh-CN"/>
        </w:rPr>
        <w:t xml:space="preserve">VDES VDL </w:t>
      </w:r>
      <w:r>
        <w:rPr>
          <w:rFonts w:ascii="Calibri" w:eastAsia="Calibri" w:hAnsi="Calibri" w:cs="Times New Roman" w:hint="eastAsia"/>
          <w:lang w:val="en-US" w:eastAsia="zh-CN"/>
        </w:rPr>
        <w:t>i</w:t>
      </w:r>
      <w:r>
        <w:rPr>
          <w:rFonts w:ascii="Calibri" w:eastAsia="Calibri" w:hAnsi="Calibri" w:cs="Times New Roman"/>
          <w:lang w:val="en-US" w:eastAsia="zh-CN"/>
        </w:rPr>
        <w:t xml:space="preserve">ntegrity is crucial to use VDES properly. VDES VDL integrity monitoring is the process of determining whether the VDES VDL is abused for other purposes or due to faults. The purpose of this </w:t>
      </w:r>
      <w:r>
        <w:rPr>
          <w:rFonts w:ascii="Calibri" w:eastAsia="Calibri" w:hAnsi="Calibri" w:cs="Times New Roman"/>
          <w:lang w:val="en-US" w:eastAsia="zh-CN"/>
        </w:rPr>
        <w:t>document is to provide an overview of the source of VDES VDL vulnerability, and propose methods for IALA members to detect and mitigate the effects of invalid VDL transmissions.</w:t>
      </w:r>
    </w:p>
    <w:p w14:paraId="3B2B5F80" w14:textId="77777777" w:rsidR="006C1FF6" w:rsidRDefault="009106D4">
      <w:pPr>
        <w:pStyle w:val="Heading2"/>
        <w:numPr>
          <w:ilvl w:val="1"/>
          <w:numId w:val="27"/>
        </w:numPr>
      </w:pPr>
      <w:bookmarkStart w:id="21" w:name="_Toc9863"/>
      <w:bookmarkStart w:id="22" w:name="_Toc7289"/>
      <w:bookmarkStart w:id="23" w:name="_Toc14758"/>
      <w:bookmarkStart w:id="24" w:name="_Toc7312"/>
      <w:bookmarkStart w:id="25" w:name="_Toc15907"/>
      <w:bookmarkStart w:id="26" w:name="_Toc15531"/>
      <w:r>
        <w:rPr>
          <w:rFonts w:hint="eastAsia"/>
          <w:lang w:eastAsia="zh-CN"/>
        </w:rPr>
        <w:t>Scope</w:t>
      </w:r>
      <w:bookmarkEnd w:id="21"/>
      <w:bookmarkEnd w:id="22"/>
      <w:bookmarkEnd w:id="23"/>
      <w:bookmarkEnd w:id="24"/>
      <w:bookmarkEnd w:id="25"/>
      <w:bookmarkEnd w:id="26"/>
    </w:p>
    <w:p w14:paraId="3B2B5F81" w14:textId="77777777" w:rsidR="006C1FF6" w:rsidRDefault="006C1FF6">
      <w:pPr>
        <w:pStyle w:val="Heading2separationline"/>
      </w:pPr>
    </w:p>
    <w:p w14:paraId="3B2B5F82"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This document provides guidance for stakeholders, </w:t>
      </w:r>
      <w:bookmarkStart w:id="27" w:name="OLE_LINK36"/>
      <w:r>
        <w:rPr>
          <w:rFonts w:ascii="Calibri" w:eastAsia="Calibri" w:hAnsi="Calibri" w:cs="Times New Roman"/>
          <w:lang w:val="en-US" w:eastAsia="zh-CN"/>
        </w:rPr>
        <w:t xml:space="preserve">ship and shore, </w:t>
      </w:r>
      <w:r>
        <w:rPr>
          <w:rFonts w:ascii="Calibri" w:eastAsia="Calibri" w:hAnsi="Calibri" w:cs="Times New Roman" w:hint="eastAsia"/>
          <w:lang w:val="en-US" w:eastAsia="zh-CN"/>
        </w:rPr>
        <w:t>and</w:t>
      </w:r>
      <w:r>
        <w:rPr>
          <w:rFonts w:ascii="Calibri" w:eastAsia="Calibri" w:hAnsi="Calibri" w:cs="Times New Roman"/>
          <w:lang w:val="en-US" w:eastAsia="zh-CN"/>
        </w:rPr>
        <w:t xml:space="preserve"> c</w:t>
      </w:r>
      <w:r>
        <w:rPr>
          <w:rFonts w:ascii="Calibri" w:eastAsia="Calibri" w:hAnsi="Calibri" w:cs="Times New Roman"/>
          <w:lang w:val="en-US" w:eastAsia="zh-CN"/>
        </w:rPr>
        <w:t>ompetent</w:t>
      </w:r>
      <w:r>
        <w:rPr>
          <w:rFonts w:ascii="Calibri" w:eastAsia="Calibri" w:hAnsi="Calibri" w:cs="Times New Roman" w:hint="eastAsia"/>
          <w:lang w:val="en-US" w:eastAsia="zh-CN"/>
        </w:rPr>
        <w:t xml:space="preserve"> authorities</w:t>
      </w:r>
      <w:bookmarkEnd w:id="27"/>
      <w:r>
        <w:rPr>
          <w:rFonts w:ascii="Calibri" w:eastAsia="Calibri" w:hAnsi="Calibri" w:cs="Times New Roman" w:hint="eastAsia"/>
          <w:lang w:val="en-US" w:eastAsia="zh-CN"/>
        </w:rPr>
        <w:t xml:space="preserve"> in deploying and running VDES</w:t>
      </w:r>
      <w:r>
        <w:rPr>
          <w:rFonts w:ascii="Calibri" w:eastAsia="Calibri" w:hAnsi="Calibri" w:cs="Times New Roman"/>
          <w:lang w:val="en-US" w:eastAsia="zh-CN"/>
        </w:rPr>
        <w:t xml:space="preserve"> properly</w:t>
      </w:r>
      <w:r>
        <w:rPr>
          <w:rFonts w:ascii="Calibri" w:eastAsia="Calibri" w:hAnsi="Calibri" w:cs="Times New Roman" w:hint="eastAsia"/>
          <w:lang w:val="en-US" w:eastAsia="zh-CN"/>
        </w:rPr>
        <w:t>.</w:t>
      </w:r>
      <w:bookmarkStart w:id="28" w:name="OLE_LINK31"/>
      <w:bookmarkStart w:id="29" w:name="OLE_LINK30"/>
    </w:p>
    <w:p w14:paraId="3B2B5F83" w14:textId="77777777" w:rsidR="006C1FF6" w:rsidRDefault="009106D4">
      <w:pPr>
        <w:pStyle w:val="Heading2"/>
        <w:numPr>
          <w:ilvl w:val="1"/>
          <w:numId w:val="27"/>
        </w:numPr>
      </w:pPr>
      <w:bookmarkStart w:id="30" w:name="_Toc14615"/>
      <w:bookmarkStart w:id="31" w:name="_Toc5496"/>
      <w:bookmarkStart w:id="32" w:name="_Toc22943"/>
      <w:bookmarkStart w:id="33" w:name="_Toc6161"/>
      <w:bookmarkStart w:id="34" w:name="_Toc29681"/>
      <w:bookmarkEnd w:id="28"/>
      <w:bookmarkEnd w:id="29"/>
      <w:r>
        <w:rPr>
          <w:rFonts w:hint="eastAsia"/>
          <w:lang w:eastAsia="zh-CN"/>
        </w:rPr>
        <w:t>Text structure</w:t>
      </w:r>
      <w:bookmarkEnd w:id="30"/>
      <w:bookmarkEnd w:id="31"/>
      <w:bookmarkEnd w:id="32"/>
      <w:bookmarkEnd w:id="33"/>
      <w:bookmarkEnd w:id="34"/>
    </w:p>
    <w:p w14:paraId="3B2B5F84" w14:textId="77777777" w:rsidR="006C1FF6" w:rsidRDefault="006C1FF6">
      <w:pPr>
        <w:pStyle w:val="Heading2separationline"/>
      </w:pPr>
    </w:p>
    <w:p w14:paraId="3B2B5F85"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Chapter 2 provides background on the </w:t>
      </w:r>
      <w:bookmarkStart w:id="35" w:name="OLE_LINK16"/>
      <w:r>
        <w:rPr>
          <w:rFonts w:ascii="Calibri" w:eastAsia="Calibri" w:hAnsi="Calibri" w:cs="Times New Roman" w:hint="eastAsia"/>
          <w:lang w:val="en-US" w:eastAsia="zh-CN"/>
        </w:rPr>
        <w:t xml:space="preserve">VDES VDL </w:t>
      </w:r>
      <w:bookmarkStart w:id="36" w:name="OLE_LINK13"/>
      <w:r>
        <w:rPr>
          <w:rFonts w:ascii="Calibri" w:eastAsia="Calibri" w:hAnsi="Calibri" w:cs="Times New Roman" w:hint="eastAsia"/>
          <w:lang w:val="en-US" w:eastAsia="zh-CN"/>
        </w:rPr>
        <w:t xml:space="preserve">integrity </w:t>
      </w:r>
      <w:bookmarkEnd w:id="35"/>
      <w:r>
        <w:rPr>
          <w:rFonts w:ascii="Calibri" w:eastAsia="Calibri" w:hAnsi="Calibri" w:cs="Times New Roman" w:hint="eastAsia"/>
          <w:lang w:val="en-US" w:eastAsia="zh-CN"/>
        </w:rPr>
        <w:t>monitoring</w:t>
      </w:r>
      <w:bookmarkEnd w:id="36"/>
      <w:r>
        <w:rPr>
          <w:rFonts w:ascii="Calibri" w:eastAsia="Calibri" w:hAnsi="Calibri" w:cs="Times New Roman" w:hint="eastAsia"/>
          <w:lang w:val="en-US" w:eastAsia="zh-CN"/>
        </w:rPr>
        <w:t>.</w:t>
      </w:r>
    </w:p>
    <w:p w14:paraId="3B2B5F86"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Chapter 3 lists the source</w:t>
      </w:r>
      <w:r>
        <w:rPr>
          <w:rFonts w:ascii="Calibri" w:eastAsia="Calibri" w:hAnsi="Calibri" w:cs="Times New Roman"/>
          <w:lang w:val="en-US" w:eastAsia="zh-CN"/>
        </w:rPr>
        <w:t>s</w:t>
      </w:r>
      <w:r>
        <w:rPr>
          <w:rFonts w:ascii="Calibri" w:eastAsia="Calibri" w:hAnsi="Calibri" w:cs="Times New Roman" w:hint="eastAsia"/>
          <w:lang w:val="en-US" w:eastAsia="zh-CN"/>
        </w:rPr>
        <w:t xml:space="preserve"> of VDES VDL vulnerability.</w:t>
      </w:r>
    </w:p>
    <w:p w14:paraId="3B2B5F87"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Chapter 4 </w:t>
      </w:r>
      <w:r>
        <w:rPr>
          <w:rFonts w:ascii="Calibri" w:eastAsia="Calibri" w:hAnsi="Calibri" w:cs="Times New Roman"/>
          <w:lang w:val="en-US" w:eastAsia="zh-CN"/>
        </w:rPr>
        <w:t xml:space="preserve">describes </w:t>
      </w:r>
      <w:r>
        <w:rPr>
          <w:rFonts w:ascii="Calibri" w:eastAsia="Calibri" w:hAnsi="Calibri" w:cs="Times New Roman" w:hint="eastAsia"/>
          <w:lang w:val="en-US" w:eastAsia="zh-CN"/>
        </w:rPr>
        <w:t>VDES VDL integrity detect</w:t>
      </w:r>
      <w:r>
        <w:rPr>
          <w:rFonts w:ascii="Calibri" w:eastAsia="Calibri" w:hAnsi="Calibri" w:cs="Times New Roman"/>
          <w:lang w:val="en-US" w:eastAsia="zh-CN"/>
        </w:rPr>
        <w:t>ion and pro</w:t>
      </w:r>
      <w:r>
        <w:rPr>
          <w:rFonts w:ascii="Calibri" w:eastAsia="Calibri" w:hAnsi="Calibri" w:cs="Times New Roman"/>
          <w:lang w:val="en-US" w:eastAsia="zh-CN"/>
        </w:rPr>
        <w:t>poses corresponding methods</w:t>
      </w:r>
      <w:r>
        <w:rPr>
          <w:rFonts w:ascii="Calibri" w:eastAsia="Calibri" w:hAnsi="Calibri" w:cs="Times New Roman" w:hint="eastAsia"/>
          <w:lang w:val="en-US" w:eastAsia="zh-CN"/>
        </w:rPr>
        <w:t>.</w:t>
      </w:r>
    </w:p>
    <w:p w14:paraId="3B2B5F88"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Chapter 5 gives potential solutions to mitigate the </w:t>
      </w:r>
      <w:r>
        <w:rPr>
          <w:rFonts w:ascii="Calibri" w:eastAsia="Calibri" w:hAnsi="Calibri" w:cs="Times New Roman"/>
          <w:lang w:val="en-US" w:eastAsia="zh-CN"/>
        </w:rPr>
        <w:t xml:space="preserve">negative </w:t>
      </w:r>
      <w:r>
        <w:rPr>
          <w:rFonts w:ascii="Calibri" w:eastAsia="Calibri" w:hAnsi="Calibri" w:cs="Times New Roman" w:hint="eastAsia"/>
          <w:lang w:val="en-US" w:eastAsia="zh-CN"/>
        </w:rPr>
        <w:t>effects on shore and ships.</w:t>
      </w:r>
    </w:p>
    <w:p w14:paraId="3B2B5F89" w14:textId="77777777" w:rsidR="006C1FF6" w:rsidRDefault="009106D4">
      <w:pPr>
        <w:pStyle w:val="BodyText"/>
        <w:suppressAutoHyphens/>
        <w:rPr>
          <w:lang w:val="en-US" w:eastAsia="zh-CN"/>
        </w:rPr>
      </w:pPr>
      <w:r>
        <w:rPr>
          <w:rFonts w:ascii="Calibri" w:eastAsia="Calibri" w:hAnsi="Calibri" w:cs="Times New Roman" w:hint="eastAsia"/>
          <w:lang w:val="en-US" w:eastAsia="zh-CN"/>
        </w:rPr>
        <w:t>Chapter 6 outlines the implementation and enforcement of VDES VDL integrity monitoring.</w:t>
      </w:r>
    </w:p>
    <w:p w14:paraId="3B2B5F8A" w14:textId="77777777" w:rsidR="006C1FF6" w:rsidRDefault="009106D4">
      <w:pPr>
        <w:pStyle w:val="Heading1"/>
        <w:numPr>
          <w:ilvl w:val="0"/>
          <w:numId w:val="27"/>
        </w:numPr>
        <w:suppressAutoHyphens/>
        <w:rPr>
          <w:rFonts w:ascii="Cambria" w:hAnsi="Cambria" w:cs="Times New Roman"/>
        </w:rPr>
      </w:pPr>
      <w:bookmarkStart w:id="37" w:name="_Toc10969"/>
      <w:bookmarkStart w:id="38" w:name="_Toc2749"/>
      <w:bookmarkStart w:id="39" w:name="_Toc27999"/>
      <w:bookmarkStart w:id="40" w:name="_Toc19453"/>
      <w:bookmarkStart w:id="41" w:name="_Toc14937"/>
      <w:r>
        <w:rPr>
          <w:rFonts w:ascii="Cambria" w:hAnsi="Cambria" w:cs="Times New Roman" w:hint="eastAsia"/>
          <w:lang w:eastAsia="zh-CN"/>
        </w:rPr>
        <w:t>Background</w:t>
      </w:r>
      <w:bookmarkEnd w:id="37"/>
      <w:bookmarkEnd w:id="38"/>
      <w:bookmarkEnd w:id="39"/>
      <w:bookmarkEnd w:id="40"/>
      <w:bookmarkEnd w:id="41"/>
    </w:p>
    <w:p w14:paraId="3B2B5F8B" w14:textId="77777777" w:rsidR="006C1FF6" w:rsidRDefault="006C1FF6">
      <w:pPr>
        <w:pStyle w:val="Heading1separationline"/>
      </w:pPr>
    </w:p>
    <w:p w14:paraId="3B2B5F8C" w14:textId="77777777" w:rsidR="006C1FF6" w:rsidRDefault="009106D4">
      <w:pPr>
        <w:pStyle w:val="BodyText"/>
        <w:suppressAutoHyphens/>
        <w:rPr>
          <w:rFonts w:ascii="Calibri" w:eastAsia="Calibri" w:hAnsi="Calibri" w:cs="Times New Roman"/>
          <w:lang w:val="en-US" w:eastAsia="zh-CN"/>
        </w:rPr>
      </w:pPr>
      <w:bookmarkStart w:id="42" w:name="OLE_LINK32"/>
      <w:bookmarkStart w:id="43" w:name="OLE_LINK33"/>
      <w:r>
        <w:rPr>
          <w:rFonts w:ascii="Calibri" w:eastAsia="Calibri" w:hAnsi="Calibri" w:cs="Times New Roman" w:hint="eastAsia"/>
          <w:lang w:val="en-US" w:eastAsia="zh-CN"/>
        </w:rPr>
        <w:t>VDES services are based on VDES VDL</w:t>
      </w:r>
      <w:bookmarkEnd w:id="42"/>
      <w:bookmarkEnd w:id="43"/>
      <w:r>
        <w:rPr>
          <w:rFonts w:ascii="Calibri" w:eastAsia="Calibri" w:hAnsi="Calibri" w:cs="Times New Roman" w:hint="eastAsia"/>
          <w:lang w:val="en-US" w:eastAsia="zh-CN"/>
        </w:rPr>
        <w:t>, w</w:t>
      </w:r>
      <w:r>
        <w:rPr>
          <w:rFonts w:ascii="Calibri" w:eastAsia="Calibri" w:hAnsi="Calibri" w:cs="Times New Roman" w:hint="eastAsia"/>
          <w:lang w:val="en-US" w:eastAsia="zh-CN"/>
        </w:rPr>
        <w:t>hich involves 2 AIS channels (AIS 1 and AIS 2), 2 ASM channels (ASM 1 and ASM 2), 2 Long range AIS channels (75 and 76), and 12 VDE channels (1024, 1084, 1025, 1085, 1026, 1086, 2024, 2084, 2025, 2085, 2026 and 2086).</w:t>
      </w:r>
    </w:p>
    <w:p w14:paraId="3B2B5F8D"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In </w:t>
      </w:r>
      <w:bookmarkStart w:id="44" w:name="OLE_LINK35"/>
      <w:bookmarkStart w:id="45" w:name="OLE_LINK34"/>
      <w:r>
        <w:rPr>
          <w:rFonts w:ascii="Calibri" w:eastAsia="Calibri" w:hAnsi="Calibri" w:cs="Times New Roman" w:hint="eastAsia"/>
          <w:lang w:val="en-US" w:eastAsia="zh-CN"/>
        </w:rPr>
        <w:t xml:space="preserve">resolution MSC.140 (76), </w:t>
      </w:r>
      <w:bookmarkEnd w:id="44"/>
      <w:bookmarkEnd w:id="45"/>
      <w:r>
        <w:rPr>
          <w:rFonts w:ascii="Calibri" w:eastAsia="Calibri" w:hAnsi="Calibri" w:cs="Times New Roman" w:hint="eastAsia"/>
          <w:lang w:val="en-US" w:eastAsia="zh-CN"/>
        </w:rPr>
        <w:t>the IMO re</w:t>
      </w:r>
      <w:r>
        <w:rPr>
          <w:rFonts w:ascii="Calibri" w:eastAsia="Calibri" w:hAnsi="Calibri" w:cs="Times New Roman" w:hint="eastAsia"/>
          <w:lang w:val="en-US" w:eastAsia="zh-CN"/>
        </w:rPr>
        <w:t xml:space="preserve">cognizes a compelling need to ensure the integrity of the AIS VDL and recommends that </w:t>
      </w:r>
      <w:r>
        <w:rPr>
          <w:rFonts w:ascii="Calibri" w:eastAsia="Calibri" w:hAnsi="Calibri" w:cs="Times New Roman"/>
          <w:lang w:val="en-US" w:eastAsia="zh-CN"/>
        </w:rPr>
        <w:t>competent</w:t>
      </w:r>
      <w:r>
        <w:rPr>
          <w:rFonts w:ascii="Calibri" w:eastAsia="Calibri" w:hAnsi="Calibri" w:cs="Times New Roman" w:hint="eastAsia"/>
          <w:lang w:val="en-US" w:eastAsia="zh-CN"/>
        </w:rPr>
        <w:t xml:space="preserve"> </w:t>
      </w:r>
      <w:r>
        <w:rPr>
          <w:rFonts w:ascii="Calibri" w:eastAsia="Calibri" w:hAnsi="Calibri" w:cs="Times New Roman"/>
          <w:lang w:val="en-US" w:eastAsia="zh-CN"/>
        </w:rPr>
        <w:t>authorities</w:t>
      </w:r>
      <w:r>
        <w:rPr>
          <w:rFonts w:ascii="Calibri" w:eastAsia="Calibri" w:hAnsi="Calibri" w:cs="Times New Roman" w:hint="eastAsia"/>
          <w:lang w:val="en-US" w:eastAsia="zh-CN"/>
        </w:rPr>
        <w:t xml:space="preserve"> take the necessary steps to do so. IALA also strongly recommends a national competent authority is appointed with the responsibility of managing the</w:t>
      </w:r>
      <w:r>
        <w:rPr>
          <w:rFonts w:ascii="Calibri" w:eastAsia="Calibri" w:hAnsi="Calibri" w:cs="Times New Roman" w:hint="eastAsia"/>
          <w:lang w:val="en-US" w:eastAsia="zh-CN"/>
        </w:rPr>
        <w:t xml:space="preserve"> AIS VDL in R0124. The users and the types of AIS messages, services, and equipment are increasing with the development of AIS. </w:t>
      </w:r>
      <w:r>
        <w:rPr>
          <w:rFonts w:ascii="Calibri" w:eastAsia="Calibri" w:hAnsi="Calibri" w:cs="Times New Roman"/>
          <w:lang w:val="en-US" w:eastAsia="zh-CN"/>
        </w:rPr>
        <w:t>T</w:t>
      </w:r>
      <w:r>
        <w:rPr>
          <w:rFonts w:ascii="Calibri" w:eastAsia="Calibri" w:hAnsi="Calibri" w:cs="Times New Roman" w:hint="eastAsia"/>
          <w:lang w:val="en-US" w:eastAsia="zh-CN"/>
        </w:rPr>
        <w:t xml:space="preserve">he risk of AIS VDL overloading has emerged and shown the vulnerability of AIS. </w:t>
      </w:r>
      <w:r>
        <w:rPr>
          <w:rFonts w:ascii="Calibri" w:eastAsia="Calibri" w:hAnsi="Calibri" w:cs="Times New Roman"/>
          <w:lang w:val="en-US" w:eastAsia="zh-CN"/>
        </w:rPr>
        <w:t xml:space="preserve">It led to the development of VDES. According to </w:t>
      </w:r>
      <w:r>
        <w:rPr>
          <w:rFonts w:ascii="Calibri" w:eastAsia="Calibri" w:hAnsi="Calibri" w:cs="Times New Roman"/>
          <w:lang w:val="en-US" w:eastAsia="zh-CN"/>
        </w:rPr>
        <w:t>ITU</w:t>
      </w:r>
      <w:r>
        <w:rPr>
          <w:rFonts w:ascii="Calibri" w:eastAsia="Calibri" w:hAnsi="Calibri" w:cs="Times New Roman" w:hint="eastAsia"/>
          <w:lang w:val="en-US" w:eastAsia="zh-CN"/>
        </w:rPr>
        <w:t>-R M.2092-1</w:t>
      </w:r>
      <w:r>
        <w:rPr>
          <w:rFonts w:ascii="Calibri" w:eastAsia="Calibri" w:hAnsi="Calibri" w:cs="Times New Roman"/>
          <w:lang w:val="en-US" w:eastAsia="zh-CN"/>
        </w:rPr>
        <w:t xml:space="preserve">, </w:t>
      </w:r>
      <w:r>
        <w:rPr>
          <w:rFonts w:ascii="Calibri" w:eastAsia="Calibri" w:hAnsi="Calibri" w:cs="Times New Roman" w:hint="eastAsia"/>
          <w:lang w:val="en-US" w:eastAsia="zh-CN"/>
        </w:rPr>
        <w:t>VDES has a larger data transfer rate and more complex protocols. Its VDL is more vulnerable. Therefore, it is necessary to detect the VDL integrity and mitigate the effects to ensure the validity of the VDES services.</w:t>
      </w:r>
    </w:p>
    <w:p w14:paraId="3B2B5F8E" w14:textId="77777777" w:rsidR="006C1FF6" w:rsidRDefault="009106D4">
      <w:pPr>
        <w:pStyle w:val="Heading1"/>
        <w:numPr>
          <w:ilvl w:val="0"/>
          <w:numId w:val="27"/>
        </w:numPr>
        <w:suppressAutoHyphens/>
        <w:rPr>
          <w:rFonts w:ascii="Cambria" w:hAnsi="Cambria" w:cs="Times New Roman"/>
          <w:lang w:eastAsia="zh-CN"/>
        </w:rPr>
      </w:pPr>
      <w:bookmarkStart w:id="46" w:name="_Toc30942"/>
      <w:bookmarkStart w:id="47" w:name="_Toc14493"/>
      <w:bookmarkStart w:id="48" w:name="_Toc28078"/>
      <w:bookmarkStart w:id="49" w:name="_Toc32529"/>
      <w:bookmarkStart w:id="50" w:name="_Toc8267"/>
      <w:r>
        <w:rPr>
          <w:rFonts w:ascii="Cambria" w:hAnsi="Cambria" w:cs="Times New Roman" w:hint="eastAsia"/>
          <w:lang w:val="en-US" w:eastAsia="zh-CN"/>
        </w:rPr>
        <w:t>Source</w:t>
      </w:r>
      <w:r>
        <w:rPr>
          <w:rFonts w:ascii="Cambria" w:hAnsi="Cambria" w:cs="Times New Roman"/>
          <w:lang w:val="en-US" w:eastAsia="zh-CN"/>
        </w:rPr>
        <w:t>s</w:t>
      </w:r>
      <w:r>
        <w:rPr>
          <w:rFonts w:ascii="Cambria" w:hAnsi="Cambria" w:cs="Times New Roman" w:hint="eastAsia"/>
          <w:lang w:val="en-US" w:eastAsia="zh-CN"/>
        </w:rPr>
        <w:t xml:space="preserve"> of VDES VDL vulnerability</w:t>
      </w:r>
      <w:bookmarkEnd w:id="46"/>
      <w:bookmarkEnd w:id="47"/>
      <w:bookmarkEnd w:id="48"/>
      <w:bookmarkEnd w:id="49"/>
      <w:bookmarkEnd w:id="50"/>
    </w:p>
    <w:p w14:paraId="3B2B5F8F" w14:textId="77777777" w:rsidR="006C1FF6" w:rsidRDefault="006C1FF6">
      <w:pPr>
        <w:pStyle w:val="Heading1separationline"/>
        <w:rPr>
          <w:lang w:eastAsia="zh-CN"/>
        </w:rPr>
      </w:pPr>
    </w:p>
    <w:p w14:paraId="3B2B5F90"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Since VDES is a wireless communication system with transparent air interface, the VDL has inherent vulnerability that comes from the following aspects</w:t>
      </w:r>
      <w:r>
        <w:rPr>
          <w:rFonts w:ascii="Calibri" w:eastAsia="Calibri" w:hAnsi="Calibri" w:cs="Times New Roman"/>
          <w:lang w:val="en-US" w:eastAsia="zh-CN"/>
        </w:rPr>
        <w:t>.</w:t>
      </w:r>
    </w:p>
    <w:p w14:paraId="3B2B5F91" w14:textId="77777777" w:rsidR="006C1FF6" w:rsidRDefault="009106D4">
      <w:pPr>
        <w:pStyle w:val="Heading2"/>
        <w:numPr>
          <w:ilvl w:val="1"/>
          <w:numId w:val="27"/>
        </w:numPr>
        <w:rPr>
          <w:lang w:val="en-US" w:eastAsia="zh-CN"/>
        </w:rPr>
      </w:pPr>
      <w:bookmarkStart w:id="51" w:name="_Toc15140"/>
      <w:bookmarkStart w:id="52" w:name="_Toc15616"/>
      <w:bookmarkStart w:id="53" w:name="_Toc11061"/>
      <w:bookmarkStart w:id="54" w:name="_Toc12029"/>
      <w:bookmarkStart w:id="55" w:name="_Toc7758"/>
      <w:r>
        <w:rPr>
          <w:rFonts w:hint="eastAsia"/>
          <w:lang w:val="en-US" w:eastAsia="zh-CN"/>
        </w:rPr>
        <w:t>Unauthorized signaling</w:t>
      </w:r>
      <w:bookmarkEnd w:id="51"/>
      <w:bookmarkEnd w:id="52"/>
      <w:bookmarkEnd w:id="53"/>
      <w:bookmarkEnd w:id="54"/>
      <w:bookmarkEnd w:id="55"/>
    </w:p>
    <w:p w14:paraId="3B2B5F92" w14:textId="77777777" w:rsidR="006C1FF6" w:rsidRDefault="006C1FF6">
      <w:pPr>
        <w:pStyle w:val="Heading2separationline"/>
        <w:rPr>
          <w:lang w:val="en-US" w:eastAsia="zh-CN"/>
        </w:rPr>
      </w:pPr>
    </w:p>
    <w:p w14:paraId="3B2B5F93"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AIS base stations manage the AIS VDL with messages 16, 20, 22 and 23. The VDES base stations and satellites manage the VDE VDL by bulletin boards and other signaling. The bulletin board should apply PKI for signature authentication, but the terminals also </w:t>
      </w:r>
      <w:r>
        <w:rPr>
          <w:rFonts w:ascii="Calibri" w:eastAsia="Calibri" w:hAnsi="Calibri" w:cs="Times New Roman" w:hint="eastAsia"/>
          <w:lang w:val="en-US" w:eastAsia="zh-CN"/>
        </w:rPr>
        <w:t xml:space="preserve">accept the ones of authentication failure. </w:t>
      </w:r>
      <w:r>
        <w:rPr>
          <w:rFonts w:ascii="Calibri" w:eastAsia="Calibri" w:hAnsi="Calibri" w:cs="Times New Roman"/>
          <w:lang w:val="en-US" w:eastAsia="zh-CN"/>
        </w:rPr>
        <w:t>S</w:t>
      </w:r>
      <w:r>
        <w:rPr>
          <w:rFonts w:ascii="Calibri" w:eastAsia="Calibri" w:hAnsi="Calibri" w:cs="Times New Roman" w:hint="eastAsia"/>
          <w:lang w:val="en-US" w:eastAsia="zh-CN"/>
        </w:rPr>
        <w:t xml:space="preserve">ignaling should be transmitted </w:t>
      </w:r>
      <w:r>
        <w:rPr>
          <w:rFonts w:ascii="Calibri" w:eastAsia="Calibri" w:hAnsi="Calibri" w:cs="Times New Roman" w:hint="eastAsia"/>
          <w:lang w:val="en-US" w:eastAsia="zh-CN"/>
        </w:rPr>
        <w:lastRenderedPageBreak/>
        <w:t xml:space="preserve">under the authorization of the competent authorities. Unauthorized signaling can cause chaos in VDES resource allocation and slot access. </w:t>
      </w:r>
    </w:p>
    <w:p w14:paraId="3B2B5F94" w14:textId="77777777" w:rsidR="006C1FF6" w:rsidRDefault="009106D4">
      <w:pPr>
        <w:pStyle w:val="Heading2"/>
        <w:numPr>
          <w:ilvl w:val="1"/>
          <w:numId w:val="27"/>
        </w:numPr>
        <w:rPr>
          <w:lang w:val="en-US" w:eastAsia="zh-CN"/>
        </w:rPr>
      </w:pPr>
      <w:bookmarkStart w:id="56" w:name="_Toc26302"/>
      <w:bookmarkStart w:id="57" w:name="_Toc12688"/>
      <w:bookmarkStart w:id="58" w:name="_Toc7362"/>
      <w:bookmarkStart w:id="59" w:name="_Toc15436"/>
      <w:bookmarkStart w:id="60" w:name="_Toc25921"/>
      <w:r>
        <w:rPr>
          <w:rFonts w:hint="eastAsia"/>
          <w:lang w:val="en-US" w:eastAsia="zh-CN"/>
        </w:rPr>
        <w:t>Sub-standard devices</w:t>
      </w:r>
      <w:bookmarkEnd w:id="56"/>
      <w:bookmarkEnd w:id="57"/>
      <w:bookmarkEnd w:id="58"/>
      <w:bookmarkEnd w:id="59"/>
      <w:bookmarkEnd w:id="60"/>
    </w:p>
    <w:p w14:paraId="3B2B5F95" w14:textId="77777777" w:rsidR="006C1FF6" w:rsidRDefault="006C1FF6">
      <w:pPr>
        <w:pStyle w:val="Heading2separationline"/>
        <w:rPr>
          <w:rFonts w:eastAsia="SimSun"/>
          <w:lang w:val="en-US" w:eastAsia="zh-CN"/>
        </w:rPr>
      </w:pPr>
    </w:p>
    <w:p w14:paraId="3B2B5F96"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If the device is not</w:t>
      </w:r>
      <w:r>
        <w:rPr>
          <w:rFonts w:ascii="Calibri" w:eastAsia="Calibri" w:hAnsi="Calibri" w:cs="Times New Roman" w:hint="eastAsia"/>
          <w:lang w:val="en-US" w:eastAsia="zh-CN"/>
        </w:rPr>
        <w:t xml:space="preserve"> designed in strict accordance with standards, or the device itself is defective, it will lead to abnormal slot access, channel selection, </w:t>
      </w:r>
      <w:r>
        <w:rPr>
          <w:rFonts w:ascii="Calibri" w:eastAsia="Calibri" w:hAnsi="Calibri" w:cs="Times New Roman"/>
          <w:lang w:val="en-US" w:eastAsia="zh-CN"/>
        </w:rPr>
        <w:t>reporting</w:t>
      </w:r>
      <w:r>
        <w:rPr>
          <w:rFonts w:ascii="Calibri" w:eastAsia="Calibri" w:hAnsi="Calibri" w:cs="Times New Roman" w:hint="eastAsia"/>
          <w:lang w:val="en-US" w:eastAsia="zh-CN"/>
        </w:rPr>
        <w:t xml:space="preserve"> interval,</w:t>
      </w:r>
      <w:r>
        <w:rPr>
          <w:rFonts w:ascii="Calibri" w:eastAsia="Calibri" w:hAnsi="Calibri" w:cs="Times New Roman"/>
          <w:lang w:val="en-US" w:eastAsia="zh-CN"/>
        </w:rPr>
        <w:t xml:space="preserve"> and</w:t>
      </w:r>
      <w:r>
        <w:rPr>
          <w:rFonts w:ascii="Calibri" w:eastAsia="Calibri" w:hAnsi="Calibri" w:cs="Times New Roman" w:hint="eastAsia"/>
          <w:lang w:val="en-US" w:eastAsia="zh-CN"/>
        </w:rPr>
        <w:t xml:space="preserve"> </w:t>
      </w:r>
      <w:r>
        <w:rPr>
          <w:rFonts w:ascii="Calibri" w:eastAsia="Calibri" w:hAnsi="Calibri" w:cs="Times New Roman"/>
          <w:lang w:val="en-US" w:eastAsia="zh-CN"/>
        </w:rPr>
        <w:t xml:space="preserve">incorrect communication state, </w:t>
      </w:r>
      <w:r>
        <w:rPr>
          <w:rFonts w:ascii="Calibri" w:eastAsia="Calibri" w:hAnsi="Calibri" w:cs="Times New Roman" w:hint="eastAsia"/>
          <w:lang w:val="en-US" w:eastAsia="zh-CN"/>
        </w:rPr>
        <w:t>etc.</w:t>
      </w:r>
      <w:r>
        <w:rPr>
          <w:rFonts w:ascii="Calibri" w:eastAsia="Calibri" w:hAnsi="Calibri" w:cs="Times New Roman"/>
          <w:lang w:val="en-US" w:eastAsia="zh-CN"/>
        </w:rPr>
        <w:t xml:space="preserve"> </w:t>
      </w:r>
      <w:r>
        <w:rPr>
          <w:rFonts w:ascii="Calibri" w:eastAsia="Calibri" w:hAnsi="Calibri" w:cs="Times New Roman" w:hint="eastAsia"/>
          <w:lang w:val="en-US" w:eastAsia="zh-CN"/>
        </w:rPr>
        <w:t>It may cause slot conflicts, message errors, or congestio</w:t>
      </w:r>
      <w:r>
        <w:rPr>
          <w:rFonts w:ascii="Calibri" w:eastAsia="Calibri" w:hAnsi="Calibri" w:cs="Times New Roman" w:hint="eastAsia"/>
          <w:lang w:val="en-US" w:eastAsia="zh-CN"/>
        </w:rPr>
        <w:t xml:space="preserve">n in VDL. </w:t>
      </w:r>
      <w:r>
        <w:rPr>
          <w:rFonts w:ascii="Calibri" w:eastAsia="Calibri" w:hAnsi="Calibri" w:cs="Times New Roman"/>
          <w:lang w:val="en-US" w:eastAsia="zh-CN"/>
        </w:rPr>
        <w:t xml:space="preserve">In addition, frequency offset or output power which is not compliant with standards should also be considered. Sub-standard devices may also </w:t>
      </w:r>
      <w:r>
        <w:rPr>
          <w:rFonts w:ascii="Calibri" w:eastAsia="Calibri" w:hAnsi="Calibri" w:cs="Times New Roman" w:hint="eastAsia"/>
          <w:lang w:val="en-US" w:eastAsia="zh-CN"/>
        </w:rPr>
        <w:t>cause</w:t>
      </w:r>
      <w:r>
        <w:rPr>
          <w:rFonts w:ascii="Calibri" w:eastAsia="Calibri" w:hAnsi="Calibri" w:cs="Times New Roman"/>
          <w:lang w:val="en-US" w:eastAsia="zh-CN"/>
        </w:rPr>
        <w:t xml:space="preserve"> incorrect reaction, even no reaction to specific messages (such as signaling, </w:t>
      </w:r>
      <w:r>
        <w:rPr>
          <w:rFonts w:ascii="Calibri" w:eastAsia="Calibri" w:hAnsi="Calibri" w:cs="Times New Roman" w:hint="eastAsia"/>
          <w:color w:val="000000"/>
          <w:lang w:val="en-US" w:eastAsia="zh-CN"/>
        </w:rPr>
        <w:t>addressing messages</w:t>
      </w:r>
      <w:r>
        <w:rPr>
          <w:rFonts w:ascii="Calibri" w:eastAsia="Calibri" w:hAnsi="Calibri" w:cs="Times New Roman"/>
          <w:lang w:val="en-US" w:eastAsia="zh-CN"/>
        </w:rPr>
        <w:t xml:space="preserve">, </w:t>
      </w:r>
      <w:r>
        <w:rPr>
          <w:rFonts w:ascii="Calibri" w:eastAsia="Calibri" w:hAnsi="Calibri" w:cs="Times New Roman"/>
          <w:lang w:val="en-US" w:eastAsia="zh-CN"/>
        </w:rPr>
        <w:t xml:space="preserve">DGNSS </w:t>
      </w:r>
      <w:r>
        <w:rPr>
          <w:rFonts w:ascii="Calibri" w:eastAsia="Calibri" w:hAnsi="Calibri" w:cs="Times New Roman" w:hint="eastAsia"/>
          <w:lang w:val="en-US" w:eastAsia="zh-CN"/>
        </w:rPr>
        <w:t>broadcast binary messages</w:t>
      </w:r>
      <w:r>
        <w:rPr>
          <w:rFonts w:ascii="Calibri" w:eastAsia="Calibri" w:hAnsi="Calibri" w:cs="Times New Roman"/>
          <w:lang w:val="en-US" w:eastAsia="zh-CN"/>
        </w:rPr>
        <w:t xml:space="preserve">, </w:t>
      </w:r>
      <w:r>
        <w:rPr>
          <w:rFonts w:ascii="Calibri" w:eastAsia="Calibri" w:hAnsi="Calibri" w:cs="Times New Roman" w:hint="eastAsia"/>
          <w:color w:val="000000"/>
          <w:lang w:val="en-US" w:eastAsia="zh-CN"/>
        </w:rPr>
        <w:t xml:space="preserve">and </w:t>
      </w:r>
      <w:r>
        <w:rPr>
          <w:rFonts w:ascii="Calibri" w:eastAsia="Calibri" w:hAnsi="Calibri" w:cs="Times New Roman"/>
          <w:color w:val="000000"/>
          <w:lang w:val="en-US" w:eastAsia="zh-CN"/>
        </w:rPr>
        <w:t xml:space="preserve">interrogation messages, </w:t>
      </w:r>
      <w:r>
        <w:rPr>
          <w:rFonts w:ascii="Calibri" w:eastAsia="Calibri" w:hAnsi="Calibri" w:cs="Times New Roman"/>
          <w:lang w:val="en-US" w:eastAsia="zh-CN"/>
        </w:rPr>
        <w:t xml:space="preserve">etc.). </w:t>
      </w:r>
      <w:r>
        <w:rPr>
          <w:rFonts w:ascii="Calibri" w:eastAsia="Calibri" w:hAnsi="Calibri" w:cs="Times New Roman" w:hint="eastAsia"/>
          <w:lang w:val="en-US" w:eastAsia="zh-CN"/>
        </w:rPr>
        <w:t>Compared with AIS, VDE VDL is more susceptible to the influence of substandard devices due to the requirement of reliable data transmission.</w:t>
      </w:r>
    </w:p>
    <w:p w14:paraId="3B2B5F97" w14:textId="77777777" w:rsidR="006C1FF6" w:rsidRDefault="009106D4">
      <w:pPr>
        <w:pStyle w:val="Heading2"/>
        <w:numPr>
          <w:ilvl w:val="1"/>
          <w:numId w:val="27"/>
        </w:numPr>
        <w:rPr>
          <w:lang w:val="en-US" w:eastAsia="zh-CN"/>
        </w:rPr>
      </w:pPr>
      <w:bookmarkStart w:id="61" w:name="_Toc25091"/>
      <w:bookmarkStart w:id="62" w:name="_Toc24536"/>
      <w:bookmarkStart w:id="63" w:name="_Toc29281"/>
      <w:bookmarkStart w:id="64" w:name="_Toc4998"/>
      <w:bookmarkStart w:id="65" w:name="_Toc13021"/>
      <w:bookmarkStart w:id="66" w:name="OLE_LINK38"/>
      <w:r>
        <w:rPr>
          <w:rFonts w:hint="eastAsia"/>
          <w:lang w:val="en-US" w:eastAsia="zh-CN"/>
        </w:rPr>
        <w:t>Incorrect device configuration and installation</w:t>
      </w:r>
      <w:bookmarkEnd w:id="61"/>
      <w:bookmarkEnd w:id="62"/>
      <w:bookmarkEnd w:id="63"/>
      <w:bookmarkEnd w:id="64"/>
      <w:bookmarkEnd w:id="65"/>
    </w:p>
    <w:p w14:paraId="3B2B5F98" w14:textId="77777777" w:rsidR="006C1FF6" w:rsidRDefault="006C1FF6">
      <w:pPr>
        <w:pStyle w:val="Heading2separationline"/>
        <w:rPr>
          <w:lang w:val="en-US" w:eastAsia="zh-CN"/>
        </w:rPr>
      </w:pPr>
    </w:p>
    <w:p w14:paraId="3B2B5F99"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Incorrectly configured and installed devices may send messages with incorrect or incomplete information. For example, incorrect static and voyage related information is transmitted due to incorrect configuration of a mobile station, or the dynamic inform</w:t>
      </w:r>
      <w:r>
        <w:rPr>
          <w:rFonts w:ascii="Calibri" w:eastAsia="Calibri" w:hAnsi="Calibri" w:cs="Times New Roman" w:hint="eastAsia"/>
          <w:lang w:val="en-US" w:eastAsia="zh-CN"/>
        </w:rPr>
        <w:t xml:space="preserve">ation is partly filled with default if GNSS antenna </w:t>
      </w:r>
      <w:r>
        <w:rPr>
          <w:rFonts w:ascii="Calibri" w:eastAsia="Calibri" w:hAnsi="Calibri" w:cs="Times New Roman"/>
          <w:lang w:val="en-US" w:eastAsia="zh-CN"/>
        </w:rPr>
        <w:t>of</w:t>
      </w:r>
      <w:r>
        <w:rPr>
          <w:rFonts w:ascii="Calibri" w:eastAsia="Calibri" w:hAnsi="Calibri" w:cs="Times New Roman" w:hint="eastAsia"/>
          <w:lang w:val="en-US" w:eastAsia="zh-CN"/>
        </w:rPr>
        <w:t xml:space="preserve"> the mobile station is installed</w:t>
      </w:r>
      <w:r>
        <w:rPr>
          <w:rFonts w:ascii="Calibri" w:eastAsia="Calibri" w:hAnsi="Calibri" w:cs="Times New Roman"/>
          <w:lang w:val="en-US" w:eastAsia="zh-CN"/>
        </w:rPr>
        <w:t xml:space="preserve"> </w:t>
      </w:r>
      <w:r>
        <w:rPr>
          <w:rFonts w:ascii="Calibri" w:eastAsia="Calibri" w:hAnsi="Calibri" w:cs="Times New Roman" w:hint="eastAsia"/>
          <w:lang w:val="en-US" w:eastAsia="zh-CN"/>
        </w:rPr>
        <w:t xml:space="preserve">incorrectly. These errors and </w:t>
      </w:r>
      <w:r>
        <w:rPr>
          <w:rFonts w:ascii="Calibri" w:eastAsia="Calibri" w:hAnsi="Calibri" w:cs="Times New Roman"/>
          <w:lang w:val="en-US" w:eastAsia="zh-CN"/>
        </w:rPr>
        <w:t xml:space="preserve">invalid </w:t>
      </w:r>
      <w:r>
        <w:rPr>
          <w:rFonts w:ascii="Calibri" w:eastAsia="Calibri" w:hAnsi="Calibri" w:cs="Times New Roman" w:hint="eastAsia"/>
          <w:lang w:val="en-US" w:eastAsia="zh-CN"/>
        </w:rPr>
        <w:t>information will reduce the efficiency of data exchange.</w:t>
      </w:r>
    </w:p>
    <w:p w14:paraId="3B2B5F9A" w14:textId="77777777" w:rsidR="006C1FF6" w:rsidRDefault="009106D4">
      <w:pPr>
        <w:pStyle w:val="Heading2"/>
        <w:numPr>
          <w:ilvl w:val="1"/>
          <w:numId w:val="27"/>
        </w:numPr>
        <w:rPr>
          <w:lang w:val="en-US" w:eastAsia="zh-CN"/>
        </w:rPr>
      </w:pPr>
      <w:bookmarkStart w:id="67" w:name="_Toc9685"/>
      <w:bookmarkStart w:id="68" w:name="_Toc19701"/>
      <w:bookmarkStart w:id="69" w:name="_Toc5064"/>
      <w:bookmarkStart w:id="70" w:name="_Toc28453"/>
      <w:bookmarkStart w:id="71" w:name="_Toc30282"/>
      <w:r>
        <w:rPr>
          <w:rFonts w:hint="eastAsia"/>
          <w:lang w:val="en-US" w:eastAsia="zh-CN"/>
        </w:rPr>
        <w:t xml:space="preserve">Unauthorized </w:t>
      </w:r>
      <w:bookmarkStart w:id="72" w:name="OLE_LINK2"/>
      <w:bookmarkStart w:id="73" w:name="OLE_LINK3"/>
      <w:r>
        <w:rPr>
          <w:rFonts w:hint="eastAsia"/>
          <w:lang w:val="en-US" w:eastAsia="zh-CN"/>
        </w:rPr>
        <w:t>VDES messages</w:t>
      </w:r>
      <w:bookmarkEnd w:id="67"/>
      <w:bookmarkEnd w:id="68"/>
      <w:bookmarkEnd w:id="69"/>
      <w:bookmarkEnd w:id="70"/>
      <w:bookmarkEnd w:id="71"/>
      <w:bookmarkEnd w:id="72"/>
      <w:bookmarkEnd w:id="73"/>
    </w:p>
    <w:p w14:paraId="3B2B5F9B" w14:textId="77777777" w:rsidR="006C1FF6" w:rsidRDefault="006C1FF6">
      <w:pPr>
        <w:pStyle w:val="Heading2separationline"/>
        <w:rPr>
          <w:lang w:val="en-US" w:eastAsia="zh-CN"/>
        </w:rPr>
      </w:pPr>
    </w:p>
    <w:p w14:paraId="3B2B5F9C"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VDES can send some specific messages</w:t>
      </w:r>
      <w:r>
        <w:rPr>
          <w:rFonts w:ascii="Calibri" w:eastAsia="Calibri" w:hAnsi="Calibri" w:cs="Times New Roman"/>
          <w:lang w:val="en-US" w:eastAsia="zh-CN"/>
        </w:rPr>
        <w:t>,</w:t>
      </w:r>
      <w:r>
        <w:rPr>
          <w:rFonts w:ascii="Calibri" w:eastAsia="Calibri" w:hAnsi="Calibri" w:cs="Times New Roman" w:hint="eastAsia"/>
          <w:lang w:val="en-US" w:eastAsia="zh-CN"/>
        </w:rPr>
        <w:t xml:space="preserve"> such as safety related messages, hydro-meteorological messages, DGNSS broadcast binary messages, VDE-SAT Network Orbit Data, etc. The transmission of th</w:t>
      </w:r>
      <w:r>
        <w:rPr>
          <w:rFonts w:ascii="Calibri" w:eastAsia="Calibri" w:hAnsi="Calibri" w:cs="Times New Roman"/>
          <w:lang w:val="en-US" w:eastAsia="zh-CN"/>
        </w:rPr>
        <w:t>e</w:t>
      </w:r>
      <w:r>
        <w:rPr>
          <w:rFonts w:ascii="Calibri" w:eastAsia="Calibri" w:hAnsi="Calibri" w:cs="Times New Roman" w:hint="eastAsia"/>
          <w:lang w:val="en-US" w:eastAsia="zh-CN"/>
        </w:rPr>
        <w:t>se messages must be authorized to ensure that reliable information is provided. However, VDES lacks ve</w:t>
      </w:r>
      <w:r>
        <w:rPr>
          <w:rFonts w:ascii="Calibri" w:eastAsia="Calibri" w:hAnsi="Calibri" w:cs="Times New Roman" w:hint="eastAsia"/>
          <w:lang w:val="en-US" w:eastAsia="zh-CN"/>
        </w:rPr>
        <w:t xml:space="preserve">rification mechanism for </w:t>
      </w:r>
      <w:r>
        <w:rPr>
          <w:rFonts w:ascii="Calibri" w:eastAsia="Calibri" w:hAnsi="Calibri" w:cs="Times New Roman"/>
          <w:lang w:val="en-US" w:eastAsia="zh-CN"/>
        </w:rPr>
        <w:t xml:space="preserve">these </w:t>
      </w:r>
      <w:r>
        <w:rPr>
          <w:rFonts w:ascii="Calibri" w:eastAsia="Calibri" w:hAnsi="Calibri" w:cs="Times New Roman" w:hint="eastAsia"/>
          <w:lang w:val="en-US" w:eastAsia="zh-CN"/>
        </w:rPr>
        <w:t>messages, and unauthorized VDES messages will lead to information confusion.</w:t>
      </w:r>
    </w:p>
    <w:p w14:paraId="3B2B5F9D" w14:textId="77777777" w:rsidR="006C1FF6" w:rsidRDefault="009106D4">
      <w:pPr>
        <w:pStyle w:val="Heading2"/>
        <w:numPr>
          <w:ilvl w:val="1"/>
          <w:numId w:val="27"/>
        </w:numPr>
        <w:rPr>
          <w:lang w:val="en-US" w:eastAsia="zh-CN"/>
        </w:rPr>
      </w:pPr>
      <w:bookmarkStart w:id="74" w:name="_Toc16291"/>
      <w:bookmarkStart w:id="75" w:name="_Toc19828"/>
      <w:bookmarkStart w:id="76" w:name="_Toc20890"/>
      <w:bookmarkStart w:id="77" w:name="_Toc7364"/>
      <w:bookmarkStart w:id="78" w:name="_Toc9891"/>
      <w:bookmarkEnd w:id="66"/>
      <w:r>
        <w:rPr>
          <w:rFonts w:hint="eastAsia"/>
          <w:lang w:val="en-US" w:eastAsia="zh-CN"/>
        </w:rPr>
        <w:t>Spoofing message</w:t>
      </w:r>
      <w:bookmarkEnd w:id="74"/>
      <w:r>
        <w:rPr>
          <w:rFonts w:hint="eastAsia"/>
          <w:lang w:val="en-US" w:eastAsia="zh-CN"/>
        </w:rPr>
        <w:t>s</w:t>
      </w:r>
      <w:bookmarkEnd w:id="75"/>
      <w:bookmarkEnd w:id="76"/>
      <w:bookmarkEnd w:id="77"/>
      <w:bookmarkEnd w:id="78"/>
    </w:p>
    <w:p w14:paraId="3B2B5F9E" w14:textId="77777777" w:rsidR="006C1FF6" w:rsidRDefault="006C1FF6">
      <w:pPr>
        <w:pStyle w:val="Heading2separationline"/>
        <w:rPr>
          <w:lang w:val="en-US" w:eastAsia="zh-CN"/>
        </w:rPr>
      </w:pPr>
    </w:p>
    <w:p w14:paraId="3B2B5F9F"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VDES messages should carry </w:t>
      </w:r>
      <w:r>
        <w:rPr>
          <w:rFonts w:ascii="Calibri" w:eastAsia="Calibri" w:hAnsi="Calibri" w:cs="Times New Roman"/>
          <w:lang w:val="en-US" w:eastAsia="zh-CN"/>
        </w:rPr>
        <w:t>valid</w:t>
      </w:r>
      <w:r>
        <w:rPr>
          <w:rFonts w:ascii="Calibri" w:eastAsia="Calibri" w:hAnsi="Calibri" w:cs="Times New Roman" w:hint="eastAsia"/>
          <w:lang w:val="en-US" w:eastAsia="zh-CN"/>
        </w:rPr>
        <w:t xml:space="preserve"> information. </w:t>
      </w:r>
      <w:r>
        <w:rPr>
          <w:rFonts w:ascii="Calibri" w:eastAsia="Calibri" w:hAnsi="Calibri" w:cs="Times New Roman"/>
          <w:lang w:val="en-US" w:eastAsia="zh-CN"/>
        </w:rPr>
        <w:t xml:space="preserve">For instance, </w:t>
      </w:r>
      <w:r>
        <w:rPr>
          <w:rFonts w:ascii="Calibri" w:eastAsia="Calibri" w:hAnsi="Calibri" w:cs="Times New Roman" w:hint="eastAsia"/>
          <w:lang w:val="en-US" w:eastAsia="zh-CN"/>
        </w:rPr>
        <w:t>AIS dynamic and static spoofing messages carr</w:t>
      </w:r>
      <w:r>
        <w:rPr>
          <w:rFonts w:ascii="Calibri" w:eastAsia="Calibri" w:hAnsi="Calibri" w:cs="Times New Roman"/>
          <w:lang w:val="en-US" w:eastAsia="zh-CN"/>
        </w:rPr>
        <w:t>ying</w:t>
      </w:r>
      <w:r>
        <w:rPr>
          <w:rFonts w:ascii="Calibri" w:eastAsia="Calibri" w:hAnsi="Calibri" w:cs="Times New Roman" w:hint="eastAsia"/>
          <w:lang w:val="en-US" w:eastAsia="zh-CN"/>
        </w:rPr>
        <w:t xml:space="preserve"> fake information</w:t>
      </w:r>
      <w:r>
        <w:rPr>
          <w:rFonts w:ascii="Calibri" w:eastAsia="Calibri" w:hAnsi="Calibri" w:cs="Times New Roman"/>
          <w:lang w:val="en-US" w:eastAsia="zh-CN"/>
        </w:rPr>
        <w:t xml:space="preserve"> ma</w:t>
      </w:r>
      <w:r>
        <w:rPr>
          <w:rFonts w:ascii="Calibri" w:eastAsia="Calibri" w:hAnsi="Calibri" w:cs="Times New Roman"/>
          <w:lang w:val="en-US" w:eastAsia="zh-CN"/>
        </w:rPr>
        <w:t>y significantly reduce the VDL reliability to mislead the crew in making decisions and affect the competent</w:t>
      </w:r>
      <w:r>
        <w:rPr>
          <w:rFonts w:ascii="Calibri" w:eastAsia="Calibri" w:hAnsi="Calibri" w:cs="Times New Roman" w:hint="eastAsia"/>
          <w:lang w:val="en-US" w:eastAsia="zh-CN"/>
        </w:rPr>
        <w:t xml:space="preserve"> </w:t>
      </w:r>
      <w:r>
        <w:rPr>
          <w:rFonts w:ascii="Calibri" w:eastAsia="Calibri" w:hAnsi="Calibri" w:cs="Times New Roman"/>
          <w:lang w:val="en-US" w:eastAsia="zh-CN"/>
        </w:rPr>
        <w:t>authorities in tracking targets</w:t>
      </w:r>
      <w:r>
        <w:rPr>
          <w:rFonts w:ascii="Calibri" w:eastAsia="Calibri" w:hAnsi="Calibri" w:cs="Times New Roman" w:hint="eastAsia"/>
          <w:lang w:val="en-US" w:eastAsia="zh-CN"/>
        </w:rPr>
        <w:t>.</w:t>
      </w:r>
    </w:p>
    <w:p w14:paraId="3B2B5FA0" w14:textId="77777777" w:rsidR="006C1FF6" w:rsidRDefault="009106D4">
      <w:pPr>
        <w:pStyle w:val="Heading2"/>
        <w:numPr>
          <w:ilvl w:val="1"/>
          <w:numId w:val="27"/>
        </w:numPr>
        <w:rPr>
          <w:lang w:val="en-US" w:eastAsia="zh-CN"/>
        </w:rPr>
      </w:pPr>
      <w:bookmarkStart w:id="79" w:name="_Toc5280"/>
      <w:bookmarkStart w:id="80" w:name="_Toc29605"/>
      <w:bookmarkStart w:id="81" w:name="_Toc8073"/>
      <w:bookmarkStart w:id="82" w:name="_Toc15864"/>
      <w:bookmarkStart w:id="83" w:name="_Toc12295"/>
      <w:r>
        <w:rPr>
          <w:rFonts w:hint="eastAsia"/>
          <w:lang w:val="en-US" w:eastAsia="zh-CN"/>
        </w:rPr>
        <w:t>DOS attack</w:t>
      </w:r>
      <w:bookmarkEnd w:id="79"/>
      <w:bookmarkEnd w:id="80"/>
      <w:bookmarkEnd w:id="81"/>
      <w:bookmarkEnd w:id="82"/>
      <w:bookmarkEnd w:id="83"/>
    </w:p>
    <w:p w14:paraId="3B2B5FA1" w14:textId="77777777" w:rsidR="006C1FF6" w:rsidRDefault="006C1FF6">
      <w:pPr>
        <w:pStyle w:val="Heading2separationline"/>
        <w:rPr>
          <w:lang w:val="en-US" w:eastAsia="zh-CN"/>
        </w:rPr>
      </w:pPr>
    </w:p>
    <w:p w14:paraId="3B2B5FA2"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Some altered VDES devices can broadcast a large number of messages over the VDL as malicious. The messa</w:t>
      </w:r>
      <w:r>
        <w:rPr>
          <w:rFonts w:ascii="Calibri" w:eastAsia="Calibri" w:hAnsi="Calibri" w:cs="Times New Roman" w:hint="eastAsia"/>
          <w:lang w:val="en-US" w:eastAsia="zh-CN"/>
        </w:rPr>
        <w:t>ges occupy or reserve a large number of slots, causing other devices to fail to work. Such an attack may cause overloading of the VDL.</w:t>
      </w:r>
    </w:p>
    <w:p w14:paraId="3B2B5FA3" w14:textId="77777777" w:rsidR="006C1FF6" w:rsidRDefault="009106D4">
      <w:pPr>
        <w:pStyle w:val="Heading2"/>
        <w:numPr>
          <w:ilvl w:val="1"/>
          <w:numId w:val="27"/>
        </w:numPr>
        <w:rPr>
          <w:lang w:val="en-US" w:eastAsia="zh-CN"/>
        </w:rPr>
      </w:pPr>
      <w:bookmarkStart w:id="84" w:name="_Toc19576"/>
      <w:bookmarkStart w:id="85" w:name="_Toc5960"/>
      <w:bookmarkStart w:id="86" w:name="_Toc22756"/>
      <w:bookmarkStart w:id="87" w:name="_Toc23158"/>
      <w:bookmarkStart w:id="88" w:name="_Toc10223"/>
      <w:r>
        <w:rPr>
          <w:rFonts w:hint="eastAsia"/>
          <w:lang w:val="en-US" w:eastAsia="zh-CN"/>
        </w:rPr>
        <w:t xml:space="preserve">Protocol </w:t>
      </w:r>
      <w:r>
        <w:rPr>
          <w:lang w:val="en-US" w:eastAsia="zh-CN"/>
        </w:rPr>
        <w:t>a</w:t>
      </w:r>
      <w:r>
        <w:rPr>
          <w:rFonts w:hint="eastAsia"/>
          <w:lang w:val="en-US" w:eastAsia="zh-CN"/>
        </w:rPr>
        <w:t>ttack</w:t>
      </w:r>
      <w:bookmarkEnd w:id="84"/>
      <w:bookmarkEnd w:id="85"/>
      <w:bookmarkEnd w:id="86"/>
      <w:bookmarkEnd w:id="87"/>
      <w:bookmarkEnd w:id="88"/>
    </w:p>
    <w:p w14:paraId="3B2B5FA4" w14:textId="77777777" w:rsidR="006C1FF6" w:rsidRDefault="006C1FF6">
      <w:pPr>
        <w:pStyle w:val="Heading2separationline"/>
        <w:rPr>
          <w:lang w:val="en-US" w:eastAsia="zh-CN"/>
        </w:rPr>
      </w:pPr>
    </w:p>
    <w:p w14:paraId="3B2B5FA5"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VDES has complex protocols, transparent air interface, and diversified applications. It also means that </w:t>
      </w:r>
      <w:r>
        <w:rPr>
          <w:rFonts w:ascii="Calibri" w:eastAsia="Calibri" w:hAnsi="Calibri" w:cs="Times New Roman" w:hint="eastAsia"/>
          <w:lang w:val="en-US" w:eastAsia="zh-CN"/>
        </w:rPr>
        <w:t>its protocol is more vulnerable. Attacks against the vulnerabilities of VDES protocol may cause system overload, message errors, and information leakage.</w:t>
      </w:r>
    </w:p>
    <w:p w14:paraId="3B2B5FA6" w14:textId="77777777" w:rsidR="006C1FF6" w:rsidRDefault="009106D4">
      <w:pPr>
        <w:pStyle w:val="Heading2"/>
        <w:numPr>
          <w:ilvl w:val="1"/>
          <w:numId w:val="27"/>
        </w:numPr>
        <w:rPr>
          <w:lang w:val="en-US" w:eastAsia="zh-CN"/>
        </w:rPr>
      </w:pPr>
      <w:bookmarkStart w:id="89" w:name="_Toc22650"/>
      <w:bookmarkStart w:id="90" w:name="_Toc8852"/>
      <w:bookmarkStart w:id="91" w:name="_Toc8420"/>
      <w:r>
        <w:rPr>
          <w:lang w:val="en-US" w:eastAsia="zh-CN"/>
        </w:rPr>
        <w:t>Radio interference</w:t>
      </w:r>
      <w:bookmarkEnd w:id="89"/>
      <w:bookmarkEnd w:id="90"/>
      <w:bookmarkEnd w:id="91"/>
    </w:p>
    <w:p w14:paraId="3B2B5FA7" w14:textId="77777777" w:rsidR="006C1FF6" w:rsidRDefault="006C1FF6">
      <w:pPr>
        <w:pStyle w:val="Heading2separationline"/>
        <w:rPr>
          <w:rFonts w:eastAsia="SimSun"/>
          <w:lang w:val="en-US" w:eastAsia="zh-CN"/>
        </w:rPr>
      </w:pPr>
    </w:p>
    <w:p w14:paraId="3B2B5FA8"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lang w:val="en-US" w:eastAsia="zh-CN"/>
        </w:rPr>
        <w:t>Radio interference will affect all communication systems. VDES channel will be int</w:t>
      </w:r>
      <w:r>
        <w:rPr>
          <w:rFonts w:ascii="Calibri" w:eastAsia="Calibri" w:hAnsi="Calibri" w:cs="Times New Roman"/>
          <w:lang w:val="en-US" w:eastAsia="zh-CN"/>
        </w:rPr>
        <w:t>erfered with by the radios, including</w:t>
      </w:r>
      <w:bookmarkStart w:id="92" w:name="OLE_LINK1"/>
      <w:r>
        <w:rPr>
          <w:rFonts w:ascii="Calibri" w:eastAsia="Calibri" w:hAnsi="Calibri" w:cs="Times New Roman"/>
          <w:lang w:val="en-US" w:eastAsia="zh-CN"/>
        </w:rPr>
        <w:t xml:space="preserve"> co-channel</w:t>
      </w:r>
      <w:bookmarkEnd w:id="92"/>
      <w:r>
        <w:rPr>
          <w:rFonts w:ascii="Calibri" w:eastAsia="Calibri" w:hAnsi="Calibri" w:cs="Times New Roman"/>
          <w:lang w:val="en-US" w:eastAsia="zh-CN"/>
        </w:rPr>
        <w:t xml:space="preserve"> interference from services other than VDES, adjacent channel interference of other maritime </w:t>
      </w:r>
      <w:r>
        <w:rPr>
          <w:rFonts w:ascii="Calibri" w:eastAsia="Calibri" w:hAnsi="Calibri" w:cs="Times New Roman"/>
          <w:lang w:val="en-US" w:eastAsia="zh-CN"/>
        </w:rPr>
        <w:lastRenderedPageBreak/>
        <w:t xml:space="preserve">services, and spurious emission interference of other high-power equipment. Co-channel interference caused by slot </w:t>
      </w:r>
      <w:r>
        <w:rPr>
          <w:rFonts w:ascii="Calibri" w:eastAsia="Calibri" w:hAnsi="Calibri" w:cs="Times New Roman"/>
          <w:lang w:val="en-US" w:eastAsia="zh-CN"/>
        </w:rPr>
        <w:t>conflicts among VDES stations should also be considered. It could cause error when demodulating VDES signals, so that the message cannot be received normally.</w:t>
      </w:r>
    </w:p>
    <w:p w14:paraId="3B2B5FA9" w14:textId="77777777" w:rsidR="006C1FF6" w:rsidRDefault="009106D4">
      <w:pPr>
        <w:pStyle w:val="Heading1"/>
        <w:numPr>
          <w:ilvl w:val="0"/>
          <w:numId w:val="27"/>
        </w:numPr>
        <w:suppressAutoHyphens/>
        <w:rPr>
          <w:rFonts w:ascii="Cambria" w:hAnsi="Cambria" w:cs="Times New Roman"/>
          <w:lang w:val="en-US" w:eastAsia="zh-CN"/>
        </w:rPr>
      </w:pPr>
      <w:bookmarkStart w:id="93" w:name="_Toc29038"/>
      <w:bookmarkStart w:id="94" w:name="_Toc18158"/>
      <w:bookmarkStart w:id="95" w:name="_Toc11909"/>
      <w:bookmarkStart w:id="96" w:name="_Toc28599"/>
      <w:bookmarkStart w:id="97" w:name="_Toc19174"/>
      <w:r>
        <w:rPr>
          <w:rFonts w:ascii="Cambria" w:hAnsi="Cambria" w:cs="Times New Roman" w:hint="eastAsia"/>
          <w:lang w:val="en-US" w:eastAsia="zh-CN"/>
        </w:rPr>
        <w:t>Detection</w:t>
      </w:r>
      <w:bookmarkEnd w:id="93"/>
      <w:bookmarkEnd w:id="94"/>
      <w:bookmarkEnd w:id="95"/>
      <w:bookmarkEnd w:id="96"/>
      <w:bookmarkEnd w:id="97"/>
    </w:p>
    <w:p w14:paraId="3B2B5FAA" w14:textId="77777777" w:rsidR="006C1FF6" w:rsidRDefault="006C1FF6">
      <w:pPr>
        <w:pStyle w:val="Heading1separationline"/>
        <w:rPr>
          <w:lang w:val="en-US" w:eastAsia="zh-CN"/>
        </w:rPr>
      </w:pPr>
    </w:p>
    <w:p w14:paraId="3B2B5FAB"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VDES VDL integrity monitoring </w:t>
      </w:r>
      <w:r>
        <w:rPr>
          <w:rFonts w:ascii="Calibri" w:eastAsia="Calibri" w:hAnsi="Calibri" w:cs="Times New Roman"/>
          <w:lang w:val="en-US" w:eastAsia="zh-CN"/>
        </w:rPr>
        <w:t>is to assure</w:t>
      </w:r>
      <w:r>
        <w:rPr>
          <w:rFonts w:ascii="Calibri" w:eastAsia="Calibri" w:hAnsi="Calibri" w:cs="Times New Roman" w:hint="eastAsia"/>
          <w:lang w:val="en-US" w:eastAsia="zh-CN"/>
        </w:rPr>
        <w:t xml:space="preserve"> proper usage of the VDL. Detection is the essential function of VDES VDL integrity monitoring and the prerequisite for mitigation effects. The following aspects should be detected</w:t>
      </w:r>
      <w:r>
        <w:rPr>
          <w:rFonts w:ascii="Calibri" w:eastAsia="Calibri" w:hAnsi="Calibri" w:cs="Times New Roman"/>
          <w:lang w:val="en-US" w:eastAsia="zh-CN"/>
        </w:rPr>
        <w:t>.</w:t>
      </w:r>
    </w:p>
    <w:p w14:paraId="3B2B5FAC" w14:textId="77777777" w:rsidR="006C1FF6" w:rsidRDefault="009106D4">
      <w:pPr>
        <w:pStyle w:val="Heading2"/>
        <w:numPr>
          <w:ilvl w:val="1"/>
          <w:numId w:val="27"/>
        </w:numPr>
        <w:rPr>
          <w:lang w:val="en-US" w:eastAsia="zh-CN"/>
        </w:rPr>
      </w:pPr>
      <w:bookmarkStart w:id="98" w:name="_Toc596"/>
      <w:bookmarkStart w:id="99" w:name="_Toc19822"/>
      <w:bookmarkStart w:id="100" w:name="_Toc4452"/>
      <w:bookmarkStart w:id="101" w:name="_Toc23817"/>
      <w:bookmarkStart w:id="102" w:name="_Toc9664"/>
      <w:ins w:id="103" w:author="大壮" w:date="2022-12-28T14:52:00Z">
        <w:r>
          <w:rPr>
            <w:rFonts w:hint="eastAsia"/>
            <w:lang w:val="en-US" w:eastAsia="zh-CN"/>
          </w:rPr>
          <w:t xml:space="preserve">AIR INTERFACE </w:t>
        </w:r>
      </w:ins>
      <w:commentRangeStart w:id="104"/>
      <w:del w:id="105" w:author="大壮" w:date="2022-12-28T14:53:00Z">
        <w:r>
          <w:rPr>
            <w:rFonts w:hint="eastAsia"/>
            <w:lang w:val="en-US" w:eastAsia="zh-CN"/>
          </w:rPr>
          <w:delText xml:space="preserve">VDL </w:delText>
        </w:r>
        <w:commentRangeEnd w:id="104"/>
        <w:r>
          <w:rPr>
            <w:lang w:val="en-US" w:eastAsia="zh-CN"/>
          </w:rPr>
          <w:commentReference w:id="104"/>
        </w:r>
      </w:del>
      <w:ins w:id="106" w:author="大壮" w:date="2022-12-28T17:27:00Z">
        <w:r>
          <w:rPr>
            <w:lang w:val="en-US" w:eastAsia="zh-CN"/>
          </w:rPr>
          <w:t>STATUS</w:t>
        </w:r>
      </w:ins>
      <w:del w:id="107" w:author="大壮" w:date="2022-12-28T14:53:00Z">
        <w:r>
          <w:rPr>
            <w:rFonts w:hint="eastAsia"/>
            <w:lang w:val="en-US" w:eastAsia="zh-CN"/>
          </w:rPr>
          <w:delText>status detection</w:delText>
        </w:r>
      </w:del>
      <w:bookmarkEnd w:id="98"/>
      <w:bookmarkEnd w:id="99"/>
      <w:bookmarkEnd w:id="100"/>
      <w:bookmarkEnd w:id="101"/>
      <w:bookmarkEnd w:id="102"/>
    </w:p>
    <w:p w14:paraId="3B2B5FAD" w14:textId="77777777" w:rsidR="006C1FF6" w:rsidRDefault="006C1FF6">
      <w:pPr>
        <w:pStyle w:val="Heading2separationline"/>
        <w:rPr>
          <w:lang w:val="en-US" w:eastAsia="zh-CN"/>
        </w:rPr>
      </w:pPr>
    </w:p>
    <w:p w14:paraId="3B2B5FAE" w14:textId="77777777" w:rsidR="006C1FF6" w:rsidRDefault="009106D4">
      <w:pPr>
        <w:pStyle w:val="BodyText"/>
        <w:suppressAutoHyphens/>
        <w:rPr>
          <w:rFonts w:ascii="Calibri" w:eastAsia="Calibri" w:hAnsi="Calibri" w:cs="Times New Roman"/>
          <w:lang w:val="en-US" w:eastAsia="zh-CN"/>
        </w:rPr>
      </w:pPr>
      <w:bookmarkStart w:id="108" w:name="OLE_LINK4"/>
      <w:ins w:id="109" w:author="大壮" w:date="2022-12-28T14:53:00Z">
        <w:r>
          <w:rPr>
            <w:rFonts w:ascii="Calibri" w:eastAsia="Calibri" w:hAnsi="Calibri" w:cs="Times New Roman" w:hint="eastAsia"/>
            <w:lang w:val="en-US" w:eastAsia="zh-CN"/>
          </w:rPr>
          <w:t>Air interface</w:t>
        </w:r>
      </w:ins>
      <w:del w:id="110" w:author="大壮" w:date="2022-12-28T14:53:00Z">
        <w:r>
          <w:rPr>
            <w:rFonts w:ascii="Calibri" w:eastAsia="Calibri" w:hAnsi="Calibri" w:cs="Times New Roman" w:hint="eastAsia"/>
            <w:lang w:val="en-US" w:eastAsia="zh-CN"/>
          </w:rPr>
          <w:delText xml:space="preserve">VDES VDL </w:delText>
        </w:r>
        <w:r>
          <w:rPr>
            <w:rFonts w:ascii="Calibri" w:eastAsia="Calibri" w:hAnsi="Calibri" w:cs="Times New Roman" w:hint="eastAsia"/>
            <w:lang w:val="en-US" w:eastAsia="zh-CN"/>
          </w:rPr>
          <w:delText>status</w:delText>
        </w:r>
      </w:del>
      <w:r>
        <w:rPr>
          <w:rFonts w:ascii="Calibri" w:eastAsia="Calibri" w:hAnsi="Calibri" w:cs="Times New Roman" w:hint="eastAsia"/>
          <w:lang w:val="en-US" w:eastAsia="zh-CN"/>
        </w:rPr>
        <w:t xml:space="preserve"> </w:t>
      </w:r>
      <w:ins w:id="111" w:author="大壮" w:date="2022-12-28T17:27:00Z">
        <w:r>
          <w:rPr>
            <w:rFonts w:ascii="Calibri" w:eastAsia="Calibri" w:hAnsi="Calibri" w:cs="Times New Roman" w:hint="eastAsia"/>
            <w:lang w:val="en-US" w:eastAsia="zh-CN"/>
          </w:rPr>
          <w:t>status</w:t>
        </w:r>
        <w:bookmarkEnd w:id="108"/>
        <w:r>
          <w:rPr>
            <w:rFonts w:ascii="Calibri" w:eastAsia="Calibri" w:hAnsi="Calibri" w:cs="Times New Roman" w:hint="eastAsia"/>
            <w:lang w:val="en-US" w:eastAsia="zh-CN"/>
          </w:rPr>
          <w:t xml:space="preserve"> </w:t>
        </w:r>
      </w:ins>
      <w:r>
        <w:rPr>
          <w:rFonts w:ascii="Calibri" w:eastAsia="Calibri" w:hAnsi="Calibri" w:cs="Times New Roman" w:hint="eastAsia"/>
          <w:lang w:val="en-US" w:eastAsia="zh-CN"/>
        </w:rPr>
        <w:t xml:space="preserve">detection ensures the availability of the VDL and </w:t>
      </w:r>
      <w:r>
        <w:rPr>
          <w:rFonts w:ascii="Calibri" w:eastAsia="Calibri" w:hAnsi="Calibri" w:cs="Times New Roman"/>
          <w:lang w:val="en-US" w:eastAsia="zh-CN"/>
        </w:rPr>
        <w:t>normal</w:t>
      </w:r>
      <w:r>
        <w:rPr>
          <w:rFonts w:ascii="Calibri" w:eastAsia="Calibri" w:hAnsi="Calibri" w:cs="Times New Roman" w:hint="eastAsia"/>
          <w:lang w:val="en-US" w:eastAsia="zh-CN"/>
        </w:rPr>
        <w:t xml:space="preserve"> function of the VDES. The following items are recommended to detect:</w:t>
      </w:r>
    </w:p>
    <w:p w14:paraId="3B2B5FAF" w14:textId="77777777" w:rsidR="006C1FF6" w:rsidRDefault="009106D4">
      <w:pPr>
        <w:pStyle w:val="Bullet1"/>
        <w:suppressAutoHyphens/>
        <w:rPr>
          <w:rFonts w:ascii="Calibri" w:eastAsia="Calibri" w:hAnsi="Calibri" w:cs="Times New Roman"/>
          <w:color w:val="000000"/>
          <w:lang w:val="en-US" w:eastAsia="zh-CN"/>
        </w:rPr>
      </w:pPr>
      <w:bookmarkStart w:id="112" w:name="_Toc8197"/>
      <w:bookmarkStart w:id="113" w:name="_Toc1256"/>
      <w:r>
        <w:rPr>
          <w:rFonts w:ascii="Calibri" w:eastAsia="Calibri" w:hAnsi="Calibri" w:cs="Times New Roman" w:hint="eastAsia"/>
          <w:color w:val="000000"/>
          <w:lang w:val="en-US" w:eastAsia="zh-CN"/>
        </w:rPr>
        <w:t xml:space="preserve">Number of </w:t>
      </w:r>
      <w:r>
        <w:rPr>
          <w:rFonts w:ascii="Calibri" w:eastAsia="Calibri" w:hAnsi="Calibri" w:cs="Times New Roman"/>
          <w:color w:val="000000"/>
          <w:lang w:val="en-US" w:eastAsia="zh-CN"/>
        </w:rPr>
        <w:t>VDES</w:t>
      </w:r>
      <w:r>
        <w:rPr>
          <w:rFonts w:ascii="Calibri" w:eastAsia="Calibri" w:hAnsi="Calibri" w:cs="Times New Roman" w:hint="eastAsia"/>
          <w:color w:val="000000"/>
          <w:lang w:val="en-US" w:eastAsia="zh-CN"/>
        </w:rPr>
        <w:t xml:space="preserve"> units received by each station;</w:t>
      </w:r>
      <w:bookmarkEnd w:id="112"/>
      <w:bookmarkEnd w:id="113"/>
    </w:p>
    <w:p w14:paraId="3B2B5FB0" w14:textId="77777777" w:rsidR="006C1FF6" w:rsidRDefault="009106D4">
      <w:pPr>
        <w:pStyle w:val="Bullet1"/>
        <w:suppressAutoHyphens/>
        <w:rPr>
          <w:rFonts w:ascii="Calibri" w:eastAsia="Calibri" w:hAnsi="Calibri" w:cs="Times New Roman"/>
          <w:color w:val="000000"/>
          <w:lang w:val="en-US" w:eastAsia="zh-CN"/>
        </w:rPr>
      </w:pPr>
      <w:r>
        <w:rPr>
          <w:rFonts w:ascii="Calibri" w:eastAsia="Calibri" w:hAnsi="Calibri" w:cs="Times New Roman"/>
          <w:color w:val="000000"/>
          <w:lang w:val="en-US" w:eastAsia="zh-CN"/>
        </w:rPr>
        <w:t>Number of slot</w:t>
      </w:r>
      <w:r>
        <w:rPr>
          <w:rFonts w:ascii="Calibri" w:eastAsia="Calibri" w:hAnsi="Calibri" w:cs="Times New Roman" w:hint="eastAsia"/>
          <w:color w:val="000000"/>
          <w:lang w:val="en-US" w:eastAsia="zh-CN"/>
        </w:rPr>
        <w:t>s</w:t>
      </w:r>
      <w:r>
        <w:rPr>
          <w:rFonts w:ascii="Calibri" w:eastAsia="Calibri" w:hAnsi="Calibri" w:cs="Times New Roman"/>
          <w:color w:val="000000"/>
          <w:lang w:val="en-US" w:eastAsia="zh-CN"/>
        </w:rPr>
        <w:t xml:space="preserve"> occupied by VDES </w:t>
      </w:r>
      <w:r>
        <w:rPr>
          <w:rFonts w:ascii="Calibri" w:eastAsia="Calibri" w:hAnsi="Calibri" w:cs="Times New Roman" w:hint="eastAsia"/>
          <w:color w:val="000000"/>
          <w:lang w:val="en-US" w:eastAsia="zh-CN"/>
        </w:rPr>
        <w:t>stations</w:t>
      </w:r>
      <w:r>
        <w:rPr>
          <w:rFonts w:ascii="Calibri" w:eastAsia="Calibri" w:hAnsi="Calibri" w:cs="Times New Roman"/>
          <w:color w:val="000000"/>
          <w:lang w:val="en-US" w:eastAsia="zh-CN"/>
        </w:rPr>
        <w:t>;</w:t>
      </w:r>
    </w:p>
    <w:p w14:paraId="3B2B5FB1" w14:textId="77777777" w:rsidR="006C1FF6" w:rsidRDefault="009106D4">
      <w:pPr>
        <w:pStyle w:val="Bullet1"/>
        <w:suppressAutoHyphens/>
        <w:rPr>
          <w:rFonts w:ascii="Calibri" w:eastAsia="Calibri" w:hAnsi="Calibri" w:cs="Times New Roman"/>
          <w:color w:val="000000"/>
          <w:lang w:val="en-US" w:eastAsia="zh-CN"/>
        </w:rPr>
      </w:pPr>
      <w:bookmarkStart w:id="114" w:name="_Toc8902"/>
      <w:bookmarkStart w:id="115" w:name="_Toc26934"/>
      <w:r>
        <w:rPr>
          <w:rFonts w:ascii="Calibri" w:eastAsia="Calibri" w:hAnsi="Calibri" w:cs="Times New Roman" w:hint="eastAsia"/>
          <w:color w:val="000000"/>
          <w:lang w:val="en-US" w:eastAsia="zh-CN"/>
        </w:rPr>
        <w:t>VDL load;</w:t>
      </w:r>
      <w:bookmarkEnd w:id="114"/>
      <w:bookmarkEnd w:id="115"/>
    </w:p>
    <w:p w14:paraId="3B2B5FB2" w14:textId="77777777" w:rsidR="006C1FF6" w:rsidRDefault="009106D4">
      <w:pPr>
        <w:pStyle w:val="Bullet1"/>
        <w:suppressAutoHyphens/>
        <w:rPr>
          <w:rFonts w:ascii="Calibri" w:eastAsia="Calibri" w:hAnsi="Calibri" w:cs="Times New Roman"/>
          <w:color w:val="000000"/>
          <w:lang w:val="en-US" w:eastAsia="zh-CN"/>
        </w:rPr>
      </w:pPr>
      <w:bookmarkStart w:id="116" w:name="_Toc20871"/>
      <w:bookmarkStart w:id="117" w:name="_Toc1095"/>
      <w:r>
        <w:rPr>
          <w:rFonts w:ascii="Calibri" w:eastAsia="Calibri" w:hAnsi="Calibri" w:cs="Times New Roman" w:hint="eastAsia"/>
          <w:color w:val="000000"/>
          <w:lang w:val="en-US" w:eastAsia="zh-CN"/>
        </w:rPr>
        <w:t xml:space="preserve">Channel </w:t>
      </w:r>
      <w:r>
        <w:rPr>
          <w:rFonts w:ascii="Calibri" w:eastAsia="Calibri" w:hAnsi="Calibri" w:cs="Times New Roman" w:hint="eastAsia"/>
          <w:color w:val="000000"/>
          <w:lang w:val="en-US" w:eastAsia="zh-CN"/>
        </w:rPr>
        <w:t>loading balance;</w:t>
      </w:r>
      <w:bookmarkEnd w:id="116"/>
      <w:bookmarkEnd w:id="117"/>
    </w:p>
    <w:p w14:paraId="3B2B5FB3" w14:textId="77777777" w:rsidR="006C1FF6" w:rsidRDefault="009106D4">
      <w:pPr>
        <w:pStyle w:val="Bullet1"/>
        <w:suppressAutoHyphens/>
        <w:rPr>
          <w:rFonts w:ascii="Calibri" w:eastAsia="Calibri" w:hAnsi="Calibri" w:cs="Times New Roman"/>
          <w:color w:val="000000"/>
          <w:lang w:val="en-US" w:eastAsia="zh-CN"/>
        </w:rPr>
      </w:pPr>
      <w:bookmarkStart w:id="118" w:name="_Toc15660"/>
      <w:bookmarkStart w:id="119" w:name="_Toc25236"/>
      <w:r>
        <w:rPr>
          <w:rFonts w:ascii="Calibri" w:eastAsia="Calibri" w:hAnsi="Calibri" w:cs="Times New Roman" w:hint="eastAsia"/>
          <w:color w:val="000000"/>
          <w:lang w:val="en-US" w:eastAsia="zh-CN"/>
        </w:rPr>
        <w:t>PSS transmissions and coverage;</w:t>
      </w:r>
      <w:bookmarkEnd w:id="118"/>
      <w:bookmarkEnd w:id="119"/>
    </w:p>
    <w:p w14:paraId="3B2B5FB4" w14:textId="77777777" w:rsidR="006C1FF6" w:rsidRDefault="009106D4">
      <w:pPr>
        <w:pStyle w:val="Bullet1"/>
        <w:suppressAutoHyphens/>
        <w:rPr>
          <w:rFonts w:ascii="Calibri" w:eastAsia="Calibri" w:hAnsi="Calibri" w:cs="Times New Roman"/>
          <w:color w:val="000000"/>
          <w:lang w:val="en-US" w:eastAsia="zh-CN"/>
        </w:rPr>
      </w:pPr>
      <w:bookmarkStart w:id="120" w:name="_Toc31665"/>
      <w:bookmarkStart w:id="121" w:name="_Toc25313"/>
      <w:r>
        <w:rPr>
          <w:rFonts w:ascii="Calibri" w:eastAsia="Calibri" w:hAnsi="Calibri" w:cs="Times New Roman" w:hint="eastAsia"/>
          <w:color w:val="000000"/>
          <w:lang w:val="en-US" w:eastAsia="zh-CN"/>
        </w:rPr>
        <w:t>CRC error</w:t>
      </w:r>
      <w:bookmarkEnd w:id="120"/>
      <w:r>
        <w:rPr>
          <w:rFonts w:ascii="Calibri" w:eastAsia="Calibri" w:hAnsi="Calibri" w:cs="Times New Roman"/>
          <w:color w:val="000000"/>
          <w:lang w:val="en-US" w:eastAsia="zh-CN"/>
        </w:rPr>
        <w:t>;</w:t>
      </w:r>
      <w:bookmarkEnd w:id="121"/>
    </w:p>
    <w:p w14:paraId="3B2B5FB5" w14:textId="77777777" w:rsidR="006C1FF6" w:rsidRDefault="009106D4">
      <w:pPr>
        <w:pStyle w:val="Bullet1"/>
        <w:suppressAutoHyphens/>
        <w:rPr>
          <w:rFonts w:ascii="Calibri" w:eastAsia="Calibri" w:hAnsi="Calibri" w:cs="Times New Roman"/>
          <w:color w:val="000000"/>
          <w:lang w:val="en-US" w:eastAsia="zh-CN"/>
        </w:rPr>
      </w:pPr>
      <w:bookmarkStart w:id="122" w:name="_Toc21325"/>
      <w:r>
        <w:rPr>
          <w:rFonts w:ascii="Calibri" w:eastAsia="Calibri" w:hAnsi="Calibri" w:cs="Times New Roman"/>
          <w:color w:val="000000"/>
          <w:lang w:val="en-US" w:eastAsia="zh-CN"/>
        </w:rPr>
        <w:t>N</w:t>
      </w:r>
      <w:r>
        <w:rPr>
          <w:rFonts w:ascii="Calibri" w:eastAsia="Calibri" w:hAnsi="Calibri" w:cs="Times New Roman" w:hint="eastAsia"/>
          <w:color w:val="000000"/>
          <w:lang w:val="en-US" w:eastAsia="zh-CN"/>
        </w:rPr>
        <w:t>oise</w:t>
      </w:r>
      <w:r>
        <w:rPr>
          <w:rFonts w:ascii="Calibri" w:eastAsia="Calibri" w:hAnsi="Calibri" w:cs="Times New Roman"/>
          <w:color w:val="000000"/>
          <w:lang w:val="en-US" w:eastAsia="zh-CN"/>
        </w:rPr>
        <w:t xml:space="preserve"> level</w:t>
      </w:r>
      <w:r>
        <w:rPr>
          <w:rFonts w:ascii="Calibri" w:eastAsia="Calibri" w:hAnsi="Calibri" w:cs="Times New Roman" w:hint="eastAsia"/>
          <w:color w:val="000000"/>
          <w:lang w:val="en-US" w:eastAsia="zh-CN"/>
        </w:rPr>
        <w:t>;</w:t>
      </w:r>
      <w:bookmarkEnd w:id="122"/>
    </w:p>
    <w:p w14:paraId="3B2B5FB6" w14:textId="77777777" w:rsidR="006C1FF6" w:rsidRDefault="009106D4">
      <w:pPr>
        <w:pStyle w:val="Bullet1"/>
        <w:suppressAutoHyphens/>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RSSI.</w:t>
      </w:r>
    </w:p>
    <w:p w14:paraId="3B2B5FB7" w14:textId="77777777" w:rsidR="006C1FF6" w:rsidRDefault="009106D4">
      <w:pPr>
        <w:pStyle w:val="Heading2"/>
        <w:numPr>
          <w:ilvl w:val="1"/>
          <w:numId w:val="27"/>
        </w:numPr>
        <w:rPr>
          <w:lang w:val="en-US" w:eastAsia="zh-CN"/>
        </w:rPr>
      </w:pPr>
      <w:bookmarkStart w:id="123" w:name="_Toc16432"/>
      <w:bookmarkStart w:id="124" w:name="_Toc16715"/>
      <w:bookmarkStart w:id="125" w:name="_Toc13079"/>
      <w:bookmarkStart w:id="126" w:name="_Toc9533"/>
      <w:bookmarkStart w:id="127" w:name="_Toc6963"/>
      <w:r>
        <w:rPr>
          <w:lang w:val="en-US" w:eastAsia="zh-CN"/>
        </w:rPr>
        <w:t>S</w:t>
      </w:r>
      <w:r>
        <w:rPr>
          <w:rFonts w:hint="eastAsia"/>
          <w:lang w:val="en-US" w:eastAsia="zh-CN"/>
        </w:rPr>
        <w:t>ignaling detection</w:t>
      </w:r>
      <w:bookmarkEnd w:id="123"/>
      <w:bookmarkEnd w:id="124"/>
      <w:bookmarkEnd w:id="125"/>
      <w:bookmarkEnd w:id="126"/>
      <w:bookmarkEnd w:id="127"/>
    </w:p>
    <w:p w14:paraId="3B2B5FB8" w14:textId="77777777" w:rsidR="006C1FF6" w:rsidRDefault="006C1FF6">
      <w:pPr>
        <w:pStyle w:val="Heading2separationline"/>
        <w:rPr>
          <w:lang w:val="en-US" w:eastAsia="zh-CN"/>
        </w:rPr>
      </w:pPr>
    </w:p>
    <w:p w14:paraId="3B2B5FB9"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Signaling should be transmitted</w:t>
      </w:r>
      <w:r>
        <w:rPr>
          <w:rFonts w:ascii="Calibri" w:eastAsia="Calibri" w:hAnsi="Calibri" w:cs="Times New Roman"/>
          <w:lang w:val="en-US" w:eastAsia="zh-CN"/>
        </w:rPr>
        <w:t xml:space="preserve"> </w:t>
      </w:r>
      <w:r>
        <w:rPr>
          <w:rFonts w:ascii="Calibri" w:eastAsia="Calibri" w:hAnsi="Calibri" w:cs="Times New Roman" w:hint="eastAsia"/>
          <w:lang w:val="en-US" w:eastAsia="zh-CN"/>
        </w:rPr>
        <w:t>under the authorization of the competent authorities. VDES signaling detection mainly identifies whether the AIS VDL managem</w:t>
      </w:r>
      <w:r>
        <w:rPr>
          <w:rFonts w:ascii="Calibri" w:eastAsia="Calibri" w:hAnsi="Calibri" w:cs="Times New Roman" w:hint="eastAsia"/>
          <w:lang w:val="en-US" w:eastAsia="zh-CN"/>
        </w:rPr>
        <w:t>ent messages, such as 16</w:t>
      </w:r>
      <w:r>
        <w:rPr>
          <w:rFonts w:ascii="SimSun" w:hAnsi="SimSun" w:cs="Times New Roman" w:hint="eastAsia"/>
          <w:lang w:val="en-US" w:eastAsia="zh-CN"/>
        </w:rPr>
        <w:t>,</w:t>
      </w:r>
      <w:r>
        <w:rPr>
          <w:rFonts w:ascii="Calibri" w:eastAsia="Calibri" w:hAnsi="Calibri" w:cs="Times New Roman"/>
          <w:lang w:val="en-US" w:eastAsia="zh-CN"/>
        </w:rPr>
        <w:t xml:space="preserve"> </w:t>
      </w:r>
      <w:r>
        <w:rPr>
          <w:rFonts w:ascii="Calibri" w:eastAsia="Calibri" w:hAnsi="Calibri" w:cs="Times New Roman" w:hint="eastAsia"/>
          <w:lang w:val="en-US" w:eastAsia="zh-CN"/>
        </w:rPr>
        <w:t>20</w:t>
      </w:r>
      <w:r>
        <w:rPr>
          <w:rFonts w:ascii="Calibri" w:eastAsia="Calibri" w:hAnsi="Calibri" w:cs="Times New Roman"/>
          <w:lang w:val="en-US" w:eastAsia="zh-CN"/>
        </w:rPr>
        <w:t xml:space="preserve">, </w:t>
      </w:r>
      <w:r>
        <w:rPr>
          <w:rFonts w:ascii="Calibri" w:eastAsia="Calibri" w:hAnsi="Calibri" w:cs="Times New Roman" w:hint="eastAsia"/>
          <w:lang w:val="en-US" w:eastAsia="zh-CN"/>
        </w:rPr>
        <w:t>22</w:t>
      </w:r>
      <w:r>
        <w:rPr>
          <w:rFonts w:ascii="Calibri" w:eastAsia="Calibri" w:hAnsi="Calibri" w:cs="Times New Roman"/>
          <w:lang w:val="en-US" w:eastAsia="zh-CN"/>
        </w:rPr>
        <w:t xml:space="preserve"> and </w:t>
      </w:r>
      <w:r>
        <w:rPr>
          <w:rFonts w:ascii="Calibri" w:eastAsia="Calibri" w:hAnsi="Calibri" w:cs="Times New Roman" w:hint="eastAsia"/>
          <w:lang w:val="en-US" w:eastAsia="zh-CN"/>
        </w:rPr>
        <w:t>23, and the VDE bulletin boards</w:t>
      </w:r>
      <w:r>
        <w:rPr>
          <w:rFonts w:ascii="Calibri" w:eastAsia="Calibri" w:hAnsi="Calibri" w:cs="Times New Roman"/>
          <w:lang w:val="en-US" w:eastAsia="zh-CN"/>
        </w:rPr>
        <w:t xml:space="preserve"> and other signaling</w:t>
      </w:r>
      <w:r>
        <w:rPr>
          <w:rFonts w:ascii="Calibri" w:eastAsia="Calibri" w:hAnsi="Calibri" w:cs="Times New Roman" w:hint="eastAsia"/>
          <w:lang w:val="en-US" w:eastAsia="zh-CN"/>
        </w:rPr>
        <w:t xml:space="preserve"> are authorized. </w:t>
      </w:r>
    </w:p>
    <w:p w14:paraId="3B2B5FBA"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VDES signaling detection analyzes the received signaling to determine:</w:t>
      </w:r>
    </w:p>
    <w:p w14:paraId="3B2B5FBB" w14:textId="77777777" w:rsidR="006C1FF6" w:rsidRDefault="009106D4">
      <w:pPr>
        <w:pStyle w:val="Bullet1"/>
        <w:suppressAutoHyphens/>
        <w:rPr>
          <w:rFonts w:ascii="Calibri" w:eastAsia="Calibri" w:hAnsi="Calibri" w:cs="Times New Roman"/>
          <w:color w:val="000000"/>
          <w:lang w:val="en-US" w:eastAsia="zh-CN"/>
        </w:rPr>
      </w:pPr>
      <w:bookmarkStart w:id="128" w:name="_Toc8259"/>
      <w:bookmarkStart w:id="129" w:name="_Toc9534"/>
      <w:r>
        <w:rPr>
          <w:rFonts w:ascii="Calibri" w:eastAsia="Calibri" w:hAnsi="Calibri" w:cs="Times New Roman" w:hint="eastAsia"/>
          <w:color w:val="000000"/>
          <w:lang w:val="en-US" w:eastAsia="zh-CN"/>
        </w:rPr>
        <w:t>Whether the signaling is transmitted by authorized stations</w:t>
      </w:r>
      <w:r>
        <w:rPr>
          <w:rFonts w:ascii="Calibri" w:eastAsia="Calibri" w:hAnsi="Calibri" w:cs="Times New Roman"/>
          <w:color w:val="000000"/>
          <w:lang w:val="en-US" w:eastAsia="zh-CN"/>
        </w:rPr>
        <w:t>;</w:t>
      </w:r>
      <w:bookmarkEnd w:id="128"/>
      <w:bookmarkEnd w:id="129"/>
    </w:p>
    <w:p w14:paraId="3B2B5FBC" w14:textId="77777777" w:rsidR="006C1FF6" w:rsidRDefault="009106D4">
      <w:pPr>
        <w:pStyle w:val="Bullet1"/>
        <w:suppressAutoHyphens/>
        <w:rPr>
          <w:rFonts w:ascii="Calibri" w:eastAsia="Calibri" w:hAnsi="Calibri" w:cs="Times New Roman"/>
          <w:color w:val="000000"/>
          <w:lang w:val="en-US" w:eastAsia="zh-CN"/>
        </w:rPr>
      </w:pPr>
      <w:bookmarkStart w:id="130" w:name="_Toc3427"/>
      <w:bookmarkStart w:id="131" w:name="_Toc1639"/>
      <w:r>
        <w:rPr>
          <w:rFonts w:ascii="Calibri" w:eastAsia="Calibri" w:hAnsi="Calibri" w:cs="Times New Roman" w:hint="eastAsia"/>
          <w:color w:val="000000"/>
          <w:lang w:val="en-US" w:eastAsia="zh-CN"/>
        </w:rPr>
        <w:t xml:space="preserve">Whether the signaling contents and </w:t>
      </w:r>
      <w:r>
        <w:rPr>
          <w:rFonts w:ascii="Calibri" w:eastAsia="Calibri" w:hAnsi="Calibri" w:cs="Times New Roman"/>
          <w:color w:val="000000"/>
          <w:lang w:val="en-US" w:eastAsia="zh-CN"/>
        </w:rPr>
        <w:t>validity duration</w:t>
      </w:r>
      <w:r>
        <w:rPr>
          <w:rFonts w:ascii="Calibri" w:eastAsia="Calibri" w:hAnsi="Calibri" w:cs="Times New Roman" w:hint="eastAsia"/>
          <w:color w:val="000000"/>
          <w:lang w:val="en-US" w:eastAsia="zh-CN"/>
        </w:rPr>
        <w:t xml:space="preserve"> are authorized</w:t>
      </w:r>
      <w:r>
        <w:rPr>
          <w:rFonts w:ascii="Calibri" w:eastAsia="Calibri" w:hAnsi="Calibri" w:cs="Times New Roman"/>
          <w:color w:val="000000"/>
          <w:lang w:val="en-US" w:eastAsia="zh-CN"/>
        </w:rPr>
        <w:t>;</w:t>
      </w:r>
      <w:bookmarkEnd w:id="130"/>
      <w:bookmarkEnd w:id="131"/>
    </w:p>
    <w:p w14:paraId="3B2B5FBD" w14:textId="77777777" w:rsidR="006C1FF6" w:rsidRDefault="009106D4">
      <w:pPr>
        <w:pStyle w:val="Bullet1"/>
        <w:suppressAutoHyphens/>
        <w:rPr>
          <w:rFonts w:ascii="Calibri" w:eastAsia="Calibri" w:hAnsi="Calibri" w:cs="Times New Roman"/>
          <w:color w:val="000000"/>
          <w:lang w:val="en-US" w:eastAsia="zh-CN"/>
        </w:rPr>
      </w:pPr>
      <w:bookmarkStart w:id="132" w:name="_Toc31264"/>
      <w:bookmarkStart w:id="133" w:name="_Toc22874"/>
      <w:r>
        <w:rPr>
          <w:rFonts w:ascii="Calibri" w:eastAsia="Calibri" w:hAnsi="Calibri" w:cs="Times New Roman" w:hint="eastAsia"/>
          <w:color w:val="000000"/>
          <w:lang w:val="en-US" w:eastAsia="zh-CN"/>
        </w:rPr>
        <w:t>Whether there are conflicts between signaling in the same area</w:t>
      </w:r>
      <w:bookmarkEnd w:id="132"/>
      <w:bookmarkEnd w:id="133"/>
      <w:r>
        <w:rPr>
          <w:rFonts w:ascii="Calibri" w:eastAsia="Calibri" w:hAnsi="Calibri" w:cs="Times New Roman"/>
          <w:color w:val="000000"/>
          <w:lang w:val="en-US" w:eastAsia="zh-CN"/>
        </w:rPr>
        <w:t>;</w:t>
      </w:r>
    </w:p>
    <w:p w14:paraId="3B2B5FBE" w14:textId="77777777" w:rsidR="006C1FF6" w:rsidRDefault="009106D4">
      <w:pPr>
        <w:pStyle w:val="Bullet1"/>
        <w:suppressAutoHyphens/>
        <w:rPr>
          <w:rFonts w:ascii="Calibri" w:eastAsia="Calibri" w:hAnsi="Calibri" w:cs="Times New Roman"/>
          <w:color w:val="000000"/>
          <w:lang w:val="en-US" w:eastAsia="zh-CN"/>
        </w:rPr>
      </w:pPr>
      <w:r>
        <w:rPr>
          <w:rFonts w:ascii="Calibri" w:eastAsia="DengXian" w:hAnsi="Calibri" w:cs="Times New Roman" w:hint="eastAsia"/>
          <w:color w:val="000000"/>
          <w:lang w:val="en-US" w:eastAsia="zh-CN"/>
        </w:rPr>
        <w:t>W</w:t>
      </w:r>
      <w:r>
        <w:rPr>
          <w:rFonts w:ascii="Calibri" w:eastAsia="DengXian" w:hAnsi="Calibri" w:cs="Times New Roman"/>
          <w:color w:val="000000"/>
          <w:lang w:val="en-US" w:eastAsia="zh-CN"/>
        </w:rPr>
        <w:t xml:space="preserve">hether signaling is </w:t>
      </w:r>
      <w:r>
        <w:rPr>
          <w:rFonts w:ascii="Calibri" w:eastAsia="DengXian" w:hAnsi="Calibri" w:cs="Times New Roman" w:hint="eastAsia"/>
          <w:color w:val="000000"/>
          <w:lang w:val="en-US" w:eastAsia="zh-CN"/>
        </w:rPr>
        <w:t>coordinated</w:t>
      </w:r>
      <w:r>
        <w:rPr>
          <w:rFonts w:ascii="Calibri" w:eastAsia="DengXian" w:hAnsi="Calibri" w:cs="Times New Roman"/>
          <w:color w:val="000000"/>
          <w:lang w:val="en-US" w:eastAsia="zh-CN"/>
        </w:rPr>
        <w:t xml:space="preserve"> among VDE-TER and VDE-SAT stations.</w:t>
      </w:r>
    </w:p>
    <w:p w14:paraId="3B2B5FBF" w14:textId="77777777" w:rsidR="006C1FF6" w:rsidRDefault="009106D4">
      <w:pPr>
        <w:pStyle w:val="Heading2"/>
        <w:numPr>
          <w:ilvl w:val="1"/>
          <w:numId w:val="27"/>
        </w:numPr>
        <w:rPr>
          <w:lang w:val="en-US" w:eastAsia="zh-CN"/>
        </w:rPr>
      </w:pPr>
      <w:bookmarkStart w:id="134" w:name="_Toc16977"/>
      <w:bookmarkStart w:id="135" w:name="_Toc16587"/>
      <w:bookmarkStart w:id="136" w:name="_Toc24735"/>
      <w:bookmarkStart w:id="137" w:name="_Toc29087"/>
      <w:bookmarkStart w:id="138" w:name="_Toc9569"/>
      <w:r>
        <w:rPr>
          <w:lang w:val="en-US" w:eastAsia="zh-CN"/>
        </w:rPr>
        <w:t>Standard</w:t>
      </w:r>
      <w:r>
        <w:rPr>
          <w:rFonts w:hint="eastAsia"/>
          <w:lang w:val="en-US" w:eastAsia="zh-CN"/>
        </w:rPr>
        <w:t xml:space="preserve"> compliance detection</w:t>
      </w:r>
      <w:bookmarkEnd w:id="134"/>
      <w:bookmarkEnd w:id="135"/>
      <w:bookmarkEnd w:id="136"/>
      <w:bookmarkEnd w:id="137"/>
      <w:bookmarkEnd w:id="138"/>
    </w:p>
    <w:p w14:paraId="3B2B5FC0" w14:textId="77777777" w:rsidR="006C1FF6" w:rsidRDefault="006C1FF6">
      <w:pPr>
        <w:pStyle w:val="Heading2separationline"/>
        <w:rPr>
          <w:lang w:val="en-US" w:eastAsia="zh-CN"/>
        </w:rPr>
      </w:pPr>
    </w:p>
    <w:p w14:paraId="3B2B5FC1"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VDES </w:t>
      </w:r>
      <w:r>
        <w:rPr>
          <w:rFonts w:ascii="Calibri" w:eastAsia="Calibri" w:hAnsi="Calibri" w:cs="Times New Roman"/>
          <w:lang w:val="en-US" w:eastAsia="zh-CN"/>
        </w:rPr>
        <w:t>standard</w:t>
      </w:r>
      <w:r>
        <w:rPr>
          <w:rFonts w:ascii="Calibri" w:eastAsia="Calibri" w:hAnsi="Calibri" w:cs="Times New Roman" w:hint="eastAsia"/>
          <w:lang w:val="en-US" w:eastAsia="zh-CN"/>
        </w:rPr>
        <w:t xml:space="preserve"> complianc</w:t>
      </w:r>
      <w:r>
        <w:rPr>
          <w:rFonts w:ascii="Calibri" w:eastAsia="Calibri" w:hAnsi="Calibri" w:cs="Times New Roman" w:hint="eastAsia"/>
          <w:lang w:val="en-US" w:eastAsia="zh-CN"/>
        </w:rPr>
        <w:t xml:space="preserve">e is the key factor in ensuring VDL integrity. The judgment of VDES </w:t>
      </w:r>
      <w:r>
        <w:rPr>
          <w:rFonts w:ascii="Calibri" w:eastAsia="Calibri" w:hAnsi="Calibri" w:cs="Times New Roman"/>
          <w:lang w:val="en-US" w:eastAsia="zh-CN"/>
        </w:rPr>
        <w:t>standard</w:t>
      </w:r>
      <w:r>
        <w:rPr>
          <w:rFonts w:ascii="Calibri" w:eastAsia="Calibri" w:hAnsi="Calibri" w:cs="Times New Roman" w:hint="eastAsia"/>
          <w:lang w:val="en-US" w:eastAsia="zh-CN"/>
        </w:rPr>
        <w:t xml:space="preserve"> compliance is based on the detection of message information and signal characteristic</w:t>
      </w:r>
      <w:r>
        <w:rPr>
          <w:rFonts w:ascii="Calibri" w:eastAsia="Calibri" w:hAnsi="Calibri" w:cs="Times New Roman"/>
          <w:lang w:val="en-US" w:eastAsia="zh-CN"/>
        </w:rPr>
        <w:t>s</w:t>
      </w:r>
      <w:r>
        <w:rPr>
          <w:rFonts w:ascii="Calibri" w:eastAsia="Calibri" w:hAnsi="Calibri" w:cs="Times New Roman" w:hint="eastAsia"/>
          <w:lang w:val="en-US" w:eastAsia="zh-CN"/>
        </w:rPr>
        <w:t xml:space="preserve"> (signal strength, transmission time slot, etc.) of the VDES unit. The contents of detection </w:t>
      </w:r>
      <w:r>
        <w:rPr>
          <w:rFonts w:ascii="Calibri" w:eastAsia="Calibri" w:hAnsi="Calibri" w:cs="Times New Roman" w:hint="eastAsia"/>
          <w:lang w:val="en-US" w:eastAsia="zh-CN"/>
        </w:rPr>
        <w:t>include:</w:t>
      </w:r>
    </w:p>
    <w:p w14:paraId="3B2B5FC2" w14:textId="77777777" w:rsidR="006C1FF6" w:rsidRDefault="009106D4">
      <w:pPr>
        <w:pStyle w:val="Bullet1"/>
        <w:suppressAutoHyphens/>
        <w:rPr>
          <w:rFonts w:ascii="Calibri" w:eastAsia="Calibri" w:hAnsi="Calibri" w:cs="Times New Roman"/>
          <w:color w:val="000000"/>
          <w:lang w:val="en-US" w:eastAsia="zh-CN"/>
        </w:rPr>
      </w:pPr>
      <w:bookmarkStart w:id="139" w:name="_Toc4342"/>
      <w:bookmarkStart w:id="140" w:name="_Toc20933"/>
      <w:r>
        <w:rPr>
          <w:rFonts w:ascii="Calibri" w:eastAsia="Calibri" w:hAnsi="Calibri" w:cs="Times New Roman" w:hint="eastAsia"/>
          <w:color w:val="000000"/>
          <w:lang w:val="en-US" w:eastAsia="zh-CN"/>
        </w:rPr>
        <w:t>Slot access compliance</w:t>
      </w:r>
      <w:r>
        <w:rPr>
          <w:rFonts w:ascii="Calibri" w:hAnsi="Calibri" w:cs="Times New Roman" w:hint="eastAsia"/>
          <w:color w:val="000000"/>
          <w:lang w:val="en-US" w:eastAsia="zh-CN"/>
        </w:rPr>
        <w:t xml:space="preserve"> </w:t>
      </w:r>
      <w:r>
        <w:rPr>
          <w:rFonts w:ascii="Calibri" w:hAnsi="Calibri" w:cs="Times New Roman"/>
          <w:color w:val="000000"/>
          <w:lang w:val="en-US" w:eastAsia="zh-CN"/>
        </w:rPr>
        <w:t>(</w:t>
      </w:r>
      <w:r>
        <w:rPr>
          <w:rFonts w:ascii="Calibri" w:eastAsia="Calibri" w:hAnsi="Calibri" w:cs="Times New Roman" w:hint="eastAsia"/>
          <w:color w:val="000000"/>
          <w:lang w:val="en-US" w:eastAsia="zh-CN"/>
        </w:rPr>
        <w:t>SOTDMA, MITDMA, CSTDMA, etc.</w:t>
      </w:r>
      <w:r>
        <w:rPr>
          <w:rFonts w:ascii="Calibri" w:hAnsi="Calibri" w:cs="Times New Roman" w:hint="eastAsia"/>
          <w:color w:val="000000"/>
          <w:lang w:val="en-US" w:eastAsia="zh-CN"/>
        </w:rPr>
        <w:t>)</w:t>
      </w:r>
      <w:r>
        <w:rPr>
          <w:rFonts w:ascii="Calibri" w:hAnsi="Calibri" w:cs="Times New Roman"/>
          <w:color w:val="000000"/>
          <w:lang w:val="en-US" w:eastAsia="zh-CN"/>
        </w:rPr>
        <w:t>;</w:t>
      </w:r>
      <w:bookmarkEnd w:id="139"/>
      <w:bookmarkEnd w:id="140"/>
    </w:p>
    <w:p w14:paraId="3B2B5FC3" w14:textId="77777777" w:rsidR="006C1FF6" w:rsidRDefault="009106D4">
      <w:pPr>
        <w:pStyle w:val="Bullet1"/>
        <w:suppressAutoHyphens/>
        <w:rPr>
          <w:rFonts w:ascii="Calibri" w:eastAsia="Calibri" w:hAnsi="Calibri" w:cs="Times New Roman"/>
          <w:color w:val="000000"/>
          <w:lang w:val="en-US" w:eastAsia="zh-CN"/>
        </w:rPr>
      </w:pPr>
      <w:bookmarkStart w:id="141" w:name="_Toc22239"/>
      <w:bookmarkStart w:id="142" w:name="_Toc7714"/>
      <w:r>
        <w:rPr>
          <w:rFonts w:ascii="Calibri" w:eastAsia="Calibri" w:hAnsi="Calibri" w:cs="Times New Roman" w:hint="eastAsia"/>
          <w:color w:val="000000"/>
          <w:lang w:val="en-US" w:eastAsia="zh-CN"/>
        </w:rPr>
        <w:t>Report</w:t>
      </w:r>
      <w:r>
        <w:rPr>
          <w:rFonts w:ascii="Calibri" w:eastAsia="Calibri" w:hAnsi="Calibri" w:cs="Times New Roman"/>
          <w:color w:val="000000"/>
          <w:lang w:val="en-US" w:eastAsia="zh-CN"/>
        </w:rPr>
        <w:t>ing</w:t>
      </w:r>
      <w:r>
        <w:rPr>
          <w:rFonts w:ascii="Calibri" w:eastAsia="Calibri" w:hAnsi="Calibri" w:cs="Times New Roman" w:hint="eastAsia"/>
          <w:color w:val="000000"/>
          <w:lang w:val="en-US" w:eastAsia="zh-CN"/>
        </w:rPr>
        <w:t xml:space="preserve"> interval (whether it matches the </w:t>
      </w:r>
      <w:r>
        <w:rPr>
          <w:rFonts w:ascii="Calibri" w:eastAsia="Calibri" w:hAnsi="Calibri" w:cs="Times New Roman"/>
          <w:color w:val="000000"/>
          <w:lang w:val="en-US" w:eastAsia="zh-CN"/>
        </w:rPr>
        <w:t>SOG</w:t>
      </w:r>
      <w:r>
        <w:rPr>
          <w:rFonts w:ascii="Calibri" w:eastAsia="Calibri" w:hAnsi="Calibri" w:cs="Times New Roman" w:hint="eastAsia"/>
          <w:color w:val="000000"/>
          <w:lang w:val="en-US" w:eastAsia="zh-CN"/>
        </w:rPr>
        <w:t xml:space="preserve"> and </w:t>
      </w:r>
      <w:r>
        <w:rPr>
          <w:rFonts w:ascii="Calibri" w:eastAsia="Calibri" w:hAnsi="Calibri" w:cs="Times New Roman"/>
          <w:color w:val="000000"/>
          <w:lang w:val="en-US" w:eastAsia="zh-CN"/>
        </w:rPr>
        <w:t>ROT</w:t>
      </w:r>
      <w:r>
        <w:rPr>
          <w:rFonts w:ascii="Calibri" w:eastAsia="Calibri" w:hAnsi="Calibri" w:cs="Times New Roman" w:hint="eastAsia"/>
          <w:color w:val="000000"/>
          <w:lang w:val="en-US" w:eastAsia="zh-CN"/>
        </w:rPr>
        <w:t>)</w:t>
      </w:r>
      <w:r>
        <w:rPr>
          <w:rFonts w:ascii="Calibri" w:eastAsia="Calibri" w:hAnsi="Calibri" w:cs="Times New Roman"/>
          <w:color w:val="000000"/>
          <w:lang w:val="en-US" w:eastAsia="zh-CN"/>
        </w:rPr>
        <w:t>;</w:t>
      </w:r>
      <w:bookmarkEnd w:id="141"/>
      <w:bookmarkEnd w:id="142"/>
    </w:p>
    <w:p w14:paraId="3B2B5FC4" w14:textId="77777777" w:rsidR="006C1FF6" w:rsidRDefault="009106D4">
      <w:pPr>
        <w:pStyle w:val="Bullet1"/>
        <w:suppressAutoHyphens/>
        <w:rPr>
          <w:rFonts w:ascii="Calibri" w:eastAsia="Calibri" w:hAnsi="Calibri" w:cs="Times New Roman"/>
          <w:color w:val="000000"/>
          <w:lang w:val="en-US" w:eastAsia="zh-CN"/>
        </w:rPr>
      </w:pPr>
      <w:bookmarkStart w:id="143" w:name="_Toc31634"/>
      <w:bookmarkStart w:id="144" w:name="_Toc14608"/>
      <w:commentRangeStart w:id="145"/>
      <w:r>
        <w:rPr>
          <w:rFonts w:ascii="Calibri" w:eastAsia="Calibri" w:hAnsi="Calibri" w:cs="Times New Roman" w:hint="eastAsia"/>
          <w:color w:val="000000"/>
          <w:lang w:val="en-US" w:eastAsia="zh-CN"/>
        </w:rPr>
        <w:t>Transmitted power</w:t>
      </w:r>
      <w:r>
        <w:rPr>
          <w:rFonts w:ascii="Calibri" w:eastAsia="Calibri" w:hAnsi="Calibri" w:cs="Times New Roman"/>
          <w:color w:val="000000"/>
          <w:lang w:val="en-US" w:eastAsia="zh-CN"/>
        </w:rPr>
        <w:t xml:space="preserve"> (approximately);</w:t>
      </w:r>
      <w:commentRangeEnd w:id="145"/>
      <w:r>
        <w:rPr>
          <w:rStyle w:val="CommentReference"/>
          <w:rFonts w:cs="Calibri"/>
          <w:lang w:eastAsia="en-GB"/>
        </w:rPr>
        <w:commentReference w:id="145"/>
      </w:r>
      <w:bookmarkEnd w:id="143"/>
      <w:bookmarkEnd w:id="144"/>
    </w:p>
    <w:p w14:paraId="3B2B5FC5" w14:textId="77777777" w:rsidR="006C1FF6" w:rsidRDefault="009106D4">
      <w:pPr>
        <w:pStyle w:val="Bullet1"/>
        <w:suppressAutoHyphens/>
        <w:rPr>
          <w:rFonts w:ascii="Calibri" w:eastAsia="Calibri" w:hAnsi="Calibri" w:cs="Times New Roman"/>
          <w:color w:val="000000"/>
          <w:lang w:val="en-US" w:eastAsia="zh-CN"/>
        </w:rPr>
      </w:pPr>
      <w:bookmarkStart w:id="146" w:name="_Toc16602"/>
      <w:bookmarkStart w:id="147" w:name="_Toc12586"/>
      <w:r>
        <w:rPr>
          <w:rFonts w:ascii="Calibri" w:eastAsia="Calibri" w:hAnsi="Calibri" w:cs="Times New Roman" w:hint="eastAsia"/>
          <w:color w:val="000000"/>
          <w:lang w:val="en-US" w:eastAsia="zh-CN"/>
        </w:rPr>
        <w:t xml:space="preserve">Frequency </w:t>
      </w:r>
      <w:r>
        <w:rPr>
          <w:rFonts w:ascii="Calibri" w:eastAsia="Calibri" w:hAnsi="Calibri" w:cs="Times New Roman"/>
          <w:color w:val="000000"/>
          <w:lang w:val="en-US" w:eastAsia="zh-CN"/>
        </w:rPr>
        <w:t>error;</w:t>
      </w:r>
      <w:bookmarkEnd w:id="146"/>
      <w:bookmarkEnd w:id="147"/>
    </w:p>
    <w:p w14:paraId="3B2B5FC6" w14:textId="77777777" w:rsidR="006C1FF6" w:rsidRDefault="009106D4">
      <w:pPr>
        <w:pStyle w:val="Bullet1"/>
        <w:suppressAutoHyphens/>
        <w:rPr>
          <w:rFonts w:ascii="Calibri" w:eastAsia="Calibri" w:hAnsi="Calibri" w:cs="Times New Roman"/>
          <w:color w:val="000000"/>
          <w:lang w:val="en-US" w:eastAsia="zh-CN"/>
        </w:rPr>
      </w:pPr>
      <w:bookmarkStart w:id="148" w:name="_Toc32137"/>
      <w:bookmarkStart w:id="149" w:name="_Toc10406"/>
      <w:r>
        <w:rPr>
          <w:rFonts w:ascii="Calibri" w:eastAsia="Calibri" w:hAnsi="Calibri" w:cs="Times New Roman"/>
          <w:color w:val="000000"/>
          <w:lang w:val="en-US" w:eastAsia="zh-CN"/>
        </w:rPr>
        <w:lastRenderedPageBreak/>
        <w:t>Synchronization</w:t>
      </w:r>
      <w:r>
        <w:rPr>
          <w:rFonts w:ascii="Calibri" w:eastAsia="Calibri" w:hAnsi="Calibri" w:cs="Times New Roman" w:hint="eastAsia"/>
          <w:color w:val="000000"/>
          <w:lang w:val="en-US" w:eastAsia="zh-CN"/>
        </w:rPr>
        <w:t xml:space="preserve"> jitter</w:t>
      </w:r>
      <w:r>
        <w:rPr>
          <w:rFonts w:ascii="Calibri" w:eastAsia="Calibri" w:hAnsi="Calibri" w:cs="Times New Roman"/>
          <w:color w:val="000000"/>
          <w:lang w:val="en-US" w:eastAsia="zh-CN"/>
        </w:rPr>
        <w:t>;</w:t>
      </w:r>
      <w:bookmarkEnd w:id="148"/>
      <w:bookmarkEnd w:id="149"/>
    </w:p>
    <w:p w14:paraId="3B2B5FC7" w14:textId="77777777" w:rsidR="006C1FF6" w:rsidRDefault="009106D4">
      <w:pPr>
        <w:pStyle w:val="Bullet1"/>
        <w:suppressAutoHyphens/>
        <w:rPr>
          <w:rFonts w:ascii="Calibri" w:eastAsia="Calibri" w:hAnsi="Calibri" w:cs="Times New Roman"/>
          <w:color w:val="000000"/>
          <w:lang w:val="en-US" w:eastAsia="zh-CN"/>
        </w:rPr>
      </w:pPr>
      <w:bookmarkStart w:id="150" w:name="_Toc2140"/>
      <w:bookmarkStart w:id="151" w:name="_Toc6406"/>
      <w:r>
        <w:rPr>
          <w:rFonts w:ascii="Calibri" w:eastAsia="Calibri" w:hAnsi="Calibri" w:cs="Times New Roman" w:hint="eastAsia"/>
          <w:color w:val="000000"/>
          <w:lang w:val="en-US" w:eastAsia="zh-CN"/>
        </w:rPr>
        <w:t>Re</w:t>
      </w:r>
      <w:r>
        <w:rPr>
          <w:rFonts w:ascii="Calibri" w:eastAsia="Calibri" w:hAnsi="Calibri" w:cs="Times New Roman"/>
          <w:color w:val="000000"/>
          <w:lang w:val="en-US" w:eastAsia="zh-CN"/>
        </w:rPr>
        <w:t>action</w:t>
      </w:r>
      <w:r>
        <w:rPr>
          <w:rFonts w:ascii="Calibri" w:eastAsia="Calibri" w:hAnsi="Calibri" w:cs="Times New Roman" w:hint="eastAsia"/>
          <w:color w:val="000000"/>
          <w:lang w:val="en-US" w:eastAsia="zh-CN"/>
        </w:rPr>
        <w:t xml:space="preserve"> to some specific messages, such as addressing messages</w:t>
      </w:r>
      <w:r>
        <w:rPr>
          <w:rFonts w:ascii="Calibri" w:eastAsia="Calibri" w:hAnsi="Calibri" w:cs="Times New Roman"/>
          <w:color w:val="000000"/>
          <w:lang w:val="en-US" w:eastAsia="zh-CN"/>
        </w:rPr>
        <w:t>,</w:t>
      </w:r>
      <w:r>
        <w:rPr>
          <w:rFonts w:ascii="Calibri" w:eastAsia="Calibri" w:hAnsi="Calibri" w:cs="Times New Roman" w:hint="eastAsia"/>
          <w:color w:val="000000"/>
          <w:lang w:val="en-US" w:eastAsia="zh-CN"/>
        </w:rPr>
        <w:t xml:space="preserve"> DGNSS broadcast binary messages</w:t>
      </w:r>
      <w:r>
        <w:rPr>
          <w:rFonts w:ascii="Calibri" w:eastAsia="Calibri" w:hAnsi="Calibri" w:cs="Times New Roman"/>
          <w:color w:val="000000"/>
          <w:lang w:val="en-US" w:eastAsia="zh-CN"/>
        </w:rPr>
        <w:t xml:space="preserve">, </w:t>
      </w:r>
      <w:r>
        <w:rPr>
          <w:rFonts w:ascii="Calibri" w:eastAsia="Calibri" w:hAnsi="Calibri" w:cs="Times New Roman" w:hint="eastAsia"/>
          <w:color w:val="000000"/>
          <w:lang w:val="en-US" w:eastAsia="zh-CN"/>
        </w:rPr>
        <w:t xml:space="preserve">and </w:t>
      </w:r>
      <w:r>
        <w:rPr>
          <w:rFonts w:ascii="Calibri" w:eastAsia="Calibri" w:hAnsi="Calibri" w:cs="Times New Roman"/>
          <w:color w:val="000000"/>
          <w:lang w:val="en-US" w:eastAsia="zh-CN"/>
        </w:rPr>
        <w:t>interrogation messages;</w:t>
      </w:r>
      <w:bookmarkStart w:id="152" w:name="_Toc9355"/>
      <w:bookmarkStart w:id="153" w:name="_Toc11842"/>
      <w:bookmarkEnd w:id="150"/>
      <w:bookmarkEnd w:id="151"/>
    </w:p>
    <w:p w14:paraId="3B2B5FC8" w14:textId="77777777" w:rsidR="006C1FF6" w:rsidRDefault="009106D4">
      <w:pPr>
        <w:pStyle w:val="Bullet1"/>
        <w:suppressAutoHyphens/>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Alternating between candidate channels</w:t>
      </w:r>
      <w:r>
        <w:rPr>
          <w:rFonts w:ascii="Calibri" w:eastAsia="Calibri" w:hAnsi="Calibri" w:cs="Times New Roman"/>
          <w:color w:val="000000"/>
          <w:lang w:val="en-US" w:eastAsia="zh-CN"/>
        </w:rPr>
        <w:t>;</w:t>
      </w:r>
      <w:bookmarkEnd w:id="152"/>
      <w:bookmarkEnd w:id="153"/>
    </w:p>
    <w:p w14:paraId="3B2B5FC9" w14:textId="77777777" w:rsidR="006C1FF6" w:rsidRDefault="009106D4">
      <w:pPr>
        <w:pStyle w:val="Bullet1"/>
        <w:suppressAutoHyphens/>
        <w:rPr>
          <w:rFonts w:ascii="Calibri" w:eastAsia="Calibri" w:hAnsi="Calibri" w:cs="Times New Roman"/>
          <w:color w:val="000000"/>
          <w:lang w:val="en-US" w:eastAsia="zh-CN"/>
        </w:rPr>
      </w:pPr>
      <w:r>
        <w:rPr>
          <w:rFonts w:ascii="Calibri" w:eastAsia="Calibri" w:hAnsi="Calibri" w:cs="Times New Roman"/>
          <w:color w:val="000000"/>
          <w:lang w:val="en-US" w:eastAsia="zh-CN"/>
        </w:rPr>
        <w:t xml:space="preserve">Signaling </w:t>
      </w:r>
      <w:r>
        <w:rPr>
          <w:rFonts w:ascii="Calibri" w:eastAsia="Calibri" w:hAnsi="Calibri" w:cs="Times New Roman" w:hint="eastAsia"/>
          <w:color w:val="000000"/>
          <w:lang w:val="en-US" w:eastAsia="zh-CN"/>
        </w:rPr>
        <w:t>compliance</w:t>
      </w:r>
      <w:r>
        <w:rPr>
          <w:rFonts w:ascii="Calibri" w:eastAsia="Calibri" w:hAnsi="Calibri" w:cs="Times New Roman"/>
          <w:color w:val="000000"/>
          <w:lang w:val="en-US" w:eastAsia="zh-CN"/>
        </w:rPr>
        <w:t xml:space="preserve">, such as AIS VDL management messages, </w:t>
      </w:r>
      <w:bookmarkStart w:id="154" w:name="_Hlk110586593"/>
      <w:r>
        <w:rPr>
          <w:rFonts w:ascii="Calibri" w:eastAsia="Calibri" w:hAnsi="Calibri" w:cs="Times New Roman"/>
          <w:color w:val="000000"/>
          <w:lang w:val="en-US" w:eastAsia="zh-CN"/>
        </w:rPr>
        <w:t xml:space="preserve">VDE bulletin board, </w:t>
      </w:r>
      <w:r>
        <w:rPr>
          <w:rFonts w:ascii="Calibri" w:eastAsia="Calibri" w:hAnsi="Calibri" w:cs="Times New Roman"/>
          <w:color w:val="000000"/>
          <w:lang w:val="en-US" w:eastAsia="zh-CN"/>
        </w:rPr>
        <w:t>acknowledgement, resource allocation, and resource de-allocation.</w:t>
      </w:r>
      <w:bookmarkEnd w:id="154"/>
    </w:p>
    <w:p w14:paraId="3B2B5FCA" w14:textId="77777777" w:rsidR="006C1FF6" w:rsidRDefault="009106D4">
      <w:pPr>
        <w:pStyle w:val="Heading2"/>
        <w:numPr>
          <w:ilvl w:val="1"/>
          <w:numId w:val="27"/>
        </w:numPr>
        <w:rPr>
          <w:lang w:val="en-US" w:eastAsia="zh-CN"/>
        </w:rPr>
      </w:pPr>
      <w:bookmarkStart w:id="155" w:name="_Toc1487"/>
      <w:bookmarkStart w:id="156" w:name="_Toc8693"/>
      <w:bookmarkStart w:id="157" w:name="_Toc7915"/>
      <w:bookmarkStart w:id="158" w:name="_Toc30140"/>
      <w:bookmarkStart w:id="159" w:name="_Toc24103"/>
      <w:r>
        <w:rPr>
          <w:rFonts w:hint="eastAsia"/>
          <w:lang w:val="en-US" w:eastAsia="zh-CN"/>
        </w:rPr>
        <w:t>Dynamic/static/voyage AIS information detection</w:t>
      </w:r>
      <w:bookmarkEnd w:id="155"/>
      <w:bookmarkEnd w:id="156"/>
      <w:bookmarkEnd w:id="157"/>
      <w:bookmarkEnd w:id="158"/>
      <w:bookmarkEnd w:id="159"/>
    </w:p>
    <w:p w14:paraId="3B2B5FCB" w14:textId="77777777" w:rsidR="006C1FF6" w:rsidRDefault="006C1FF6">
      <w:pPr>
        <w:pStyle w:val="Heading2separationline"/>
        <w:rPr>
          <w:lang w:val="en-US" w:eastAsia="zh-CN"/>
        </w:rPr>
      </w:pPr>
    </w:p>
    <w:p w14:paraId="3B2B5FCC"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lang w:val="en-US" w:eastAsia="zh-CN"/>
        </w:rPr>
        <w:t xml:space="preserve">Dynamic/static/voyage AIS information detection </w:t>
      </w:r>
      <w:r>
        <w:rPr>
          <w:rFonts w:ascii="Calibri" w:eastAsia="Calibri" w:hAnsi="Calibri" w:cs="Times New Roman" w:hint="eastAsia"/>
          <w:lang w:val="en-US" w:eastAsia="zh-CN"/>
        </w:rPr>
        <w:t>is used</w:t>
      </w:r>
      <w:r>
        <w:rPr>
          <w:rFonts w:ascii="Calibri" w:eastAsia="Calibri" w:hAnsi="Calibri" w:cs="Times New Roman"/>
          <w:lang w:val="en-US" w:eastAsia="zh-CN"/>
        </w:rPr>
        <w:t xml:space="preserve"> to determin</w:t>
      </w:r>
      <w:r>
        <w:rPr>
          <w:rFonts w:ascii="Calibri" w:eastAsia="Calibri" w:hAnsi="Calibri" w:cs="Times New Roman" w:hint="eastAsia"/>
          <w:lang w:val="en-US" w:eastAsia="zh-CN"/>
        </w:rPr>
        <w:t>e</w:t>
      </w:r>
      <w:r>
        <w:rPr>
          <w:rFonts w:ascii="Calibri" w:eastAsia="Calibri" w:hAnsi="Calibri" w:cs="Times New Roman"/>
          <w:lang w:val="en-US" w:eastAsia="zh-CN"/>
        </w:rPr>
        <w:t xml:space="preserve"> whether the data transmitted by AIS units is valid.</w:t>
      </w:r>
      <w:r>
        <w:rPr>
          <w:rFonts w:ascii="Calibri" w:eastAsia="Calibri" w:hAnsi="Calibri" w:cs="Times New Roman" w:hint="eastAsia"/>
          <w:lang w:val="en-US" w:eastAsia="zh-CN"/>
        </w:rPr>
        <w:t xml:space="preserve"> The data to be detected includes: </w:t>
      </w:r>
    </w:p>
    <w:p w14:paraId="3B2B5FCD" w14:textId="77777777" w:rsidR="006C1FF6" w:rsidRDefault="009106D4">
      <w:pPr>
        <w:pStyle w:val="Heading3"/>
        <w:numPr>
          <w:ilvl w:val="2"/>
          <w:numId w:val="27"/>
        </w:numPr>
        <w:tabs>
          <w:tab w:val="clear" w:pos="0"/>
        </w:tabs>
        <w:rPr>
          <w:lang w:val="en-US" w:eastAsia="zh-CN"/>
        </w:rPr>
      </w:pPr>
      <w:bookmarkStart w:id="160" w:name="_Toc15451"/>
      <w:bookmarkStart w:id="161" w:name="_Toc20771"/>
      <w:bookmarkStart w:id="162" w:name="_Toc14235"/>
      <w:bookmarkStart w:id="163" w:name="_Toc25875"/>
      <w:bookmarkStart w:id="164" w:name="_Toc29958"/>
      <w:r>
        <w:rPr>
          <w:lang w:val="en-US" w:eastAsia="zh-CN"/>
        </w:rPr>
        <w:t>Dynamic data</w:t>
      </w:r>
      <w:bookmarkEnd w:id="160"/>
      <w:bookmarkEnd w:id="161"/>
      <w:bookmarkEnd w:id="162"/>
      <w:bookmarkEnd w:id="163"/>
      <w:bookmarkEnd w:id="164"/>
    </w:p>
    <w:p w14:paraId="3B2B5FCE" w14:textId="77777777" w:rsidR="006C1FF6" w:rsidRDefault="009106D4">
      <w:pPr>
        <w:pStyle w:val="Bullet1"/>
        <w:suppressAutoHyphens/>
        <w:rPr>
          <w:rFonts w:ascii="Calibri" w:eastAsia="Calibri" w:hAnsi="Calibri" w:cs="Times New Roman"/>
          <w:color w:val="000000"/>
          <w:lang w:val="en-US" w:eastAsia="zh-CN"/>
        </w:rPr>
      </w:pPr>
      <w:bookmarkStart w:id="165" w:name="_Toc31625"/>
      <w:bookmarkStart w:id="166" w:name="_Toc19033"/>
      <w:r>
        <w:rPr>
          <w:rFonts w:ascii="Calibri" w:eastAsia="Calibri" w:hAnsi="Calibri" w:cs="Times New Roman" w:hint="eastAsia"/>
          <w:color w:val="000000"/>
          <w:lang w:val="en-US" w:eastAsia="zh-CN"/>
        </w:rPr>
        <w:t>Whether dynamic data is available</w:t>
      </w:r>
      <w:bookmarkEnd w:id="165"/>
      <w:bookmarkEnd w:id="166"/>
      <w:r>
        <w:rPr>
          <w:rFonts w:ascii="Calibri" w:eastAsia="Calibri" w:hAnsi="Calibri" w:cs="Times New Roman"/>
          <w:color w:val="000000"/>
          <w:lang w:val="en-US" w:eastAsia="zh-CN"/>
        </w:rPr>
        <w:t>;</w:t>
      </w:r>
    </w:p>
    <w:p w14:paraId="3B2B5FCF" w14:textId="77777777" w:rsidR="006C1FF6" w:rsidRDefault="009106D4">
      <w:pPr>
        <w:pStyle w:val="Bullet1"/>
        <w:suppressAutoHyphens/>
        <w:rPr>
          <w:rFonts w:ascii="Calibri" w:eastAsia="Calibri" w:hAnsi="Calibri" w:cs="Times New Roman"/>
          <w:color w:val="000000"/>
          <w:lang w:val="en-US" w:eastAsia="zh-CN"/>
        </w:rPr>
      </w:pPr>
      <w:bookmarkStart w:id="167" w:name="_Toc21565"/>
      <w:bookmarkStart w:id="168" w:name="_Toc20389"/>
      <w:r>
        <w:rPr>
          <w:rFonts w:ascii="Calibri" w:eastAsia="Calibri" w:hAnsi="Calibri" w:cs="Times New Roman" w:hint="eastAsia"/>
          <w:color w:val="000000"/>
          <w:lang w:val="en-US" w:eastAsia="zh-CN"/>
        </w:rPr>
        <w:t>Whether the ship</w:t>
      </w:r>
      <w:r>
        <w:rPr>
          <w:rFonts w:ascii="Calibri" w:eastAsia="Calibri" w:hAnsi="Calibri" w:cs="Times New Roman"/>
          <w:color w:val="000000"/>
          <w:lang w:val="en-US" w:eastAsia="zh-CN"/>
        </w:rPr>
        <w:t>’</w:t>
      </w:r>
      <w:r>
        <w:rPr>
          <w:rFonts w:ascii="Calibri" w:eastAsia="Calibri" w:hAnsi="Calibri" w:cs="Times New Roman" w:hint="eastAsia"/>
          <w:color w:val="000000"/>
          <w:lang w:val="en-US" w:eastAsia="zh-CN"/>
        </w:rPr>
        <w:t>s position is reasonable (on land, switch back and forth</w:t>
      </w:r>
      <w:r>
        <w:rPr>
          <w:rFonts w:ascii="Calibri" w:eastAsia="Calibri" w:hAnsi="Calibri" w:cs="Times New Roman"/>
          <w:color w:val="000000"/>
          <w:lang w:val="en-US" w:eastAsia="zh-CN"/>
        </w:rPr>
        <w:t xml:space="preserve">, </w:t>
      </w:r>
      <w:r>
        <w:rPr>
          <w:rFonts w:ascii="Calibri" w:eastAsia="Calibri" w:hAnsi="Calibri" w:cs="Times New Roman" w:hint="eastAsia"/>
          <w:color w:val="000000"/>
          <w:lang w:val="en-US" w:eastAsia="zh-CN"/>
        </w:rPr>
        <w:t>time</w:t>
      </w:r>
      <w:r>
        <w:rPr>
          <w:rFonts w:ascii="Calibri" w:eastAsia="Calibri" w:hAnsi="Calibri" w:cs="Times New Roman"/>
          <w:color w:val="000000"/>
          <w:lang w:val="en-US" w:eastAsia="zh-CN"/>
        </w:rPr>
        <w:t xml:space="preserve"> of arrival</w:t>
      </w:r>
      <w:r>
        <w:rPr>
          <w:rFonts w:ascii="Calibri" w:eastAsia="Calibri" w:hAnsi="Calibri" w:cs="Times New Roman" w:hint="eastAsia"/>
          <w:color w:val="000000"/>
          <w:lang w:val="en-US" w:eastAsia="zh-CN"/>
        </w:rPr>
        <w:t>)</w:t>
      </w:r>
      <w:r>
        <w:rPr>
          <w:rFonts w:ascii="Calibri" w:eastAsia="Calibri" w:hAnsi="Calibri" w:cs="Times New Roman"/>
          <w:color w:val="000000"/>
          <w:lang w:val="en-US" w:eastAsia="zh-CN"/>
        </w:rPr>
        <w:t>;</w:t>
      </w:r>
      <w:bookmarkEnd w:id="167"/>
      <w:bookmarkEnd w:id="168"/>
    </w:p>
    <w:p w14:paraId="3B2B5FD0" w14:textId="77777777" w:rsidR="006C1FF6" w:rsidRDefault="009106D4">
      <w:pPr>
        <w:pStyle w:val="Bullet1"/>
        <w:suppressAutoHyphens/>
        <w:rPr>
          <w:rFonts w:ascii="Calibri" w:eastAsia="Calibri" w:hAnsi="Calibri" w:cs="Times New Roman"/>
          <w:color w:val="000000"/>
          <w:lang w:val="en-US" w:eastAsia="zh-CN"/>
        </w:rPr>
      </w:pPr>
      <w:bookmarkStart w:id="169" w:name="_Toc2908"/>
      <w:bookmarkStart w:id="170" w:name="_Toc29541"/>
      <w:r>
        <w:rPr>
          <w:rFonts w:ascii="Calibri" w:eastAsia="Calibri" w:hAnsi="Calibri" w:cs="Times New Roman" w:hint="eastAsia"/>
          <w:color w:val="000000"/>
          <w:lang w:val="en-US" w:eastAsia="zh-CN"/>
        </w:rPr>
        <w:t xml:space="preserve">Whether the receiving base </w:t>
      </w:r>
      <w:r>
        <w:rPr>
          <w:rFonts w:ascii="Calibri" w:eastAsia="Calibri" w:hAnsi="Calibri" w:cs="Times New Roman" w:hint="eastAsia"/>
          <w:color w:val="000000"/>
          <w:lang w:val="en-US" w:eastAsia="zh-CN"/>
        </w:rPr>
        <w:t>station is reasonable</w:t>
      </w:r>
      <w:r>
        <w:rPr>
          <w:rFonts w:ascii="Calibri" w:eastAsia="Calibri" w:hAnsi="Calibri" w:cs="Times New Roman"/>
          <w:color w:val="000000"/>
          <w:lang w:val="en-US" w:eastAsia="zh-CN"/>
        </w:rPr>
        <w:t>;</w:t>
      </w:r>
      <w:bookmarkEnd w:id="169"/>
      <w:bookmarkEnd w:id="170"/>
    </w:p>
    <w:p w14:paraId="3B2B5FD1" w14:textId="77777777" w:rsidR="006C1FF6" w:rsidRDefault="009106D4">
      <w:pPr>
        <w:pStyle w:val="Bullet1"/>
        <w:suppressAutoHyphens/>
        <w:rPr>
          <w:rFonts w:ascii="Calibri" w:eastAsia="Calibri" w:hAnsi="Calibri" w:cs="Times New Roman"/>
          <w:color w:val="000000"/>
          <w:lang w:val="en-US" w:eastAsia="zh-CN"/>
        </w:rPr>
      </w:pPr>
      <w:bookmarkStart w:id="171" w:name="_Toc22073"/>
      <w:bookmarkStart w:id="172" w:name="_Toc6635"/>
      <w:r>
        <w:rPr>
          <w:rFonts w:ascii="Calibri" w:eastAsia="Calibri" w:hAnsi="Calibri" w:cs="Times New Roman" w:hint="eastAsia"/>
          <w:color w:val="000000"/>
          <w:lang w:val="en-US" w:eastAsia="zh-CN"/>
        </w:rPr>
        <w:t xml:space="preserve">Whether the strength of received </w:t>
      </w:r>
      <w:bookmarkStart w:id="173" w:name="OLE_LINK8"/>
      <w:r>
        <w:rPr>
          <w:rFonts w:ascii="Calibri" w:eastAsia="Calibri" w:hAnsi="Calibri" w:cs="Times New Roman" w:hint="eastAsia"/>
          <w:color w:val="000000"/>
          <w:lang w:val="en-US" w:eastAsia="zh-CN"/>
        </w:rPr>
        <w:t>signal</w:t>
      </w:r>
      <w:bookmarkEnd w:id="173"/>
      <w:r>
        <w:rPr>
          <w:rFonts w:ascii="Calibri" w:eastAsia="Calibri" w:hAnsi="Calibri" w:cs="Times New Roman" w:hint="eastAsia"/>
          <w:color w:val="000000"/>
          <w:lang w:val="en-US" w:eastAsia="zh-CN"/>
        </w:rPr>
        <w:t xml:space="preserve"> </w:t>
      </w:r>
      <w:r>
        <w:rPr>
          <w:rFonts w:ascii="Calibri" w:eastAsia="Calibri" w:hAnsi="Calibri" w:cs="Times New Roman"/>
          <w:color w:val="000000"/>
          <w:lang w:val="en-US" w:eastAsia="zh-CN"/>
        </w:rPr>
        <w:t>is in consistence with</w:t>
      </w:r>
      <w:r>
        <w:rPr>
          <w:rFonts w:ascii="Calibri" w:eastAsia="Calibri" w:hAnsi="Calibri" w:cs="Times New Roman" w:hint="eastAsia"/>
          <w:color w:val="000000"/>
          <w:lang w:val="en-US" w:eastAsia="zh-CN"/>
        </w:rPr>
        <w:t xml:space="preserve"> estimat</w:t>
      </w:r>
      <w:r>
        <w:rPr>
          <w:rFonts w:ascii="Calibri" w:eastAsia="Calibri" w:hAnsi="Calibri" w:cs="Times New Roman"/>
          <w:color w:val="000000"/>
          <w:lang w:val="en-US" w:eastAsia="zh-CN"/>
        </w:rPr>
        <w:t>ed strength</w:t>
      </w:r>
      <w:r>
        <w:rPr>
          <w:rFonts w:ascii="Calibri" w:eastAsia="Calibri" w:hAnsi="Calibri" w:cs="Times New Roman" w:hint="eastAsia"/>
          <w:color w:val="000000"/>
          <w:lang w:val="en-US" w:eastAsia="zh-CN"/>
        </w:rPr>
        <w:t xml:space="preserve"> based on dynamic data.</w:t>
      </w:r>
      <w:bookmarkEnd w:id="171"/>
      <w:bookmarkEnd w:id="172"/>
    </w:p>
    <w:p w14:paraId="3B2B5FD2" w14:textId="77777777" w:rsidR="006C1FF6" w:rsidRDefault="009106D4">
      <w:pPr>
        <w:pStyle w:val="Heading3"/>
        <w:numPr>
          <w:ilvl w:val="2"/>
          <w:numId w:val="27"/>
        </w:numPr>
        <w:tabs>
          <w:tab w:val="clear" w:pos="0"/>
        </w:tabs>
        <w:rPr>
          <w:lang w:val="en-US" w:eastAsia="zh-CN"/>
        </w:rPr>
      </w:pPr>
      <w:bookmarkStart w:id="174" w:name="_Toc4994"/>
      <w:bookmarkStart w:id="175" w:name="_Toc4764"/>
      <w:bookmarkStart w:id="176" w:name="_Toc18720"/>
      <w:bookmarkStart w:id="177" w:name="_Toc11000"/>
      <w:bookmarkStart w:id="178" w:name="_Toc23671"/>
      <w:r>
        <w:rPr>
          <w:lang w:val="en-US" w:eastAsia="zh-CN"/>
        </w:rPr>
        <w:t>Static data</w:t>
      </w:r>
      <w:bookmarkEnd w:id="174"/>
      <w:bookmarkEnd w:id="175"/>
      <w:bookmarkEnd w:id="176"/>
      <w:bookmarkEnd w:id="177"/>
      <w:bookmarkEnd w:id="178"/>
    </w:p>
    <w:p w14:paraId="3B2B5FD3" w14:textId="77777777" w:rsidR="006C1FF6" w:rsidRDefault="009106D4">
      <w:pPr>
        <w:pStyle w:val="Bullet1"/>
        <w:suppressAutoHyphens/>
        <w:rPr>
          <w:rFonts w:ascii="Calibri" w:eastAsia="Calibri" w:hAnsi="Calibri" w:cs="Times New Roman"/>
          <w:color w:val="000000"/>
          <w:lang w:val="en-US" w:eastAsia="zh-CN"/>
        </w:rPr>
      </w:pPr>
      <w:bookmarkStart w:id="179" w:name="_Toc18786"/>
      <w:bookmarkStart w:id="180" w:name="_Toc31782"/>
      <w:r>
        <w:rPr>
          <w:rFonts w:ascii="Calibri" w:eastAsia="Calibri" w:hAnsi="Calibri" w:cs="Times New Roman" w:hint="eastAsia"/>
          <w:color w:val="000000"/>
          <w:lang w:val="en-US" w:eastAsia="zh-CN"/>
        </w:rPr>
        <w:t>Whether static data (MMSI, IMO number, name, etc.) is available</w:t>
      </w:r>
      <w:bookmarkEnd w:id="179"/>
      <w:bookmarkEnd w:id="180"/>
      <w:r>
        <w:rPr>
          <w:rFonts w:ascii="Calibri" w:eastAsia="Calibri" w:hAnsi="Calibri" w:cs="Times New Roman"/>
          <w:color w:val="000000"/>
          <w:lang w:val="en-US" w:eastAsia="zh-CN"/>
        </w:rPr>
        <w:t>;</w:t>
      </w:r>
    </w:p>
    <w:p w14:paraId="3B2B5FD4" w14:textId="77777777" w:rsidR="006C1FF6" w:rsidRDefault="009106D4">
      <w:pPr>
        <w:pStyle w:val="Bullet1"/>
        <w:suppressAutoHyphens/>
        <w:rPr>
          <w:rFonts w:ascii="Calibri" w:eastAsia="Calibri" w:hAnsi="Calibri" w:cs="Times New Roman"/>
          <w:color w:val="000000"/>
          <w:lang w:val="en-US" w:eastAsia="zh-CN"/>
        </w:rPr>
      </w:pPr>
      <w:bookmarkStart w:id="181" w:name="_Toc875"/>
      <w:bookmarkStart w:id="182" w:name="_Toc1296"/>
      <w:r>
        <w:rPr>
          <w:rFonts w:ascii="Calibri" w:eastAsia="Calibri" w:hAnsi="Calibri" w:cs="Times New Roman" w:hint="eastAsia"/>
          <w:color w:val="000000"/>
          <w:lang w:val="en-US" w:eastAsia="zh-CN"/>
        </w:rPr>
        <w:t>Whether static data matches the official database o</w:t>
      </w:r>
      <w:r>
        <w:rPr>
          <w:rFonts w:ascii="Calibri" w:eastAsia="Calibri" w:hAnsi="Calibri" w:cs="Times New Roman" w:hint="eastAsia"/>
          <w:color w:val="000000"/>
          <w:lang w:val="en-US" w:eastAsia="zh-CN"/>
        </w:rPr>
        <w:t>f ship registration information</w:t>
      </w:r>
      <w:r>
        <w:rPr>
          <w:rFonts w:ascii="Calibri" w:eastAsia="Calibri" w:hAnsi="Calibri" w:cs="Times New Roman"/>
          <w:color w:val="000000"/>
          <w:lang w:val="en-US" w:eastAsia="zh-CN"/>
        </w:rPr>
        <w:t>;</w:t>
      </w:r>
      <w:bookmarkEnd w:id="181"/>
      <w:bookmarkEnd w:id="182"/>
    </w:p>
    <w:p w14:paraId="3B2B5FD5" w14:textId="77777777" w:rsidR="006C1FF6" w:rsidRDefault="009106D4">
      <w:pPr>
        <w:pStyle w:val="Bullet1"/>
        <w:suppressAutoHyphens/>
        <w:rPr>
          <w:rFonts w:ascii="Calibri" w:eastAsia="Calibri" w:hAnsi="Calibri" w:cs="Times New Roman"/>
          <w:color w:val="000000"/>
          <w:lang w:val="en-US" w:eastAsia="zh-CN"/>
        </w:rPr>
      </w:pPr>
      <w:bookmarkStart w:id="183" w:name="_Toc5076"/>
      <w:bookmarkStart w:id="184" w:name="_Toc6306"/>
      <w:r>
        <w:rPr>
          <w:rFonts w:ascii="Calibri" w:eastAsia="Calibri" w:hAnsi="Calibri" w:cs="Times New Roman" w:hint="eastAsia"/>
          <w:color w:val="000000"/>
          <w:lang w:val="en-US" w:eastAsia="zh-CN"/>
        </w:rPr>
        <w:t>Whether there are conflicts between static data.</w:t>
      </w:r>
      <w:bookmarkEnd w:id="183"/>
      <w:bookmarkEnd w:id="184"/>
    </w:p>
    <w:p w14:paraId="3B2B5FD6" w14:textId="77777777" w:rsidR="006C1FF6" w:rsidRDefault="009106D4">
      <w:pPr>
        <w:pStyle w:val="Heading3"/>
        <w:numPr>
          <w:ilvl w:val="2"/>
          <w:numId w:val="27"/>
        </w:numPr>
        <w:tabs>
          <w:tab w:val="clear" w:pos="0"/>
        </w:tabs>
        <w:rPr>
          <w:lang w:val="en-US"/>
        </w:rPr>
      </w:pPr>
      <w:bookmarkStart w:id="185" w:name="_Toc6720"/>
      <w:bookmarkStart w:id="186" w:name="_Toc8300"/>
      <w:bookmarkStart w:id="187" w:name="_Toc264"/>
      <w:bookmarkStart w:id="188" w:name="_Toc10218"/>
      <w:bookmarkStart w:id="189" w:name="_Toc5723"/>
      <w:r>
        <w:rPr>
          <w:lang w:val="en-US" w:eastAsia="zh-CN"/>
        </w:rPr>
        <w:t xml:space="preserve">Voyage </w:t>
      </w:r>
      <w:r>
        <w:rPr>
          <w:rFonts w:hint="eastAsia"/>
          <w:lang w:val="en-US" w:eastAsia="zh-CN"/>
        </w:rPr>
        <w:t xml:space="preserve">related </w:t>
      </w:r>
      <w:r>
        <w:rPr>
          <w:lang w:val="en-US" w:eastAsia="zh-CN"/>
        </w:rPr>
        <w:t>data</w:t>
      </w:r>
      <w:bookmarkEnd w:id="185"/>
      <w:bookmarkEnd w:id="186"/>
      <w:bookmarkEnd w:id="187"/>
      <w:bookmarkEnd w:id="188"/>
      <w:bookmarkEnd w:id="189"/>
    </w:p>
    <w:p w14:paraId="3B2B5FD7" w14:textId="77777777" w:rsidR="006C1FF6" w:rsidRDefault="009106D4">
      <w:pPr>
        <w:pStyle w:val="Bullet1"/>
        <w:suppressAutoHyphens/>
        <w:rPr>
          <w:rFonts w:ascii="Calibri" w:eastAsia="Calibri" w:hAnsi="Calibri" w:cs="Times New Roman"/>
          <w:color w:val="000000"/>
          <w:lang w:val="en-US" w:eastAsia="zh-CN"/>
        </w:rPr>
      </w:pPr>
      <w:bookmarkStart w:id="190" w:name="_Toc18037"/>
      <w:bookmarkStart w:id="191" w:name="_Toc23880"/>
      <w:r>
        <w:rPr>
          <w:rFonts w:ascii="Calibri" w:eastAsia="Calibri" w:hAnsi="Calibri" w:cs="Times New Roman" w:hint="eastAsia"/>
          <w:color w:val="000000"/>
          <w:lang w:val="en-US" w:eastAsia="zh-CN"/>
        </w:rPr>
        <w:t>Whether the voyage related data (status, destination, ETA, etc.) is updated according to the actual voyage.</w:t>
      </w:r>
      <w:bookmarkEnd w:id="190"/>
      <w:bookmarkEnd w:id="191"/>
    </w:p>
    <w:p w14:paraId="3B2B5FD8" w14:textId="77777777" w:rsidR="006C1FF6" w:rsidRDefault="009106D4">
      <w:pPr>
        <w:pStyle w:val="BodyText"/>
        <w:jc w:val="left"/>
        <w:rPr>
          <w:rFonts w:ascii="Calibri" w:eastAsia="Calibri" w:hAnsi="Calibri" w:cs="Times New Roman"/>
          <w:color w:val="000000"/>
          <w:lang w:val="en-US" w:eastAsia="zh-CN"/>
        </w:rPr>
      </w:pPr>
      <w:r>
        <w:rPr>
          <w:rFonts w:ascii="Calibri" w:eastAsia="Calibri" w:hAnsi="Calibri" w:cs="Times New Roman"/>
          <w:lang w:val="en-US" w:eastAsia="zh-CN"/>
        </w:rPr>
        <w:t>B</w:t>
      </w:r>
      <w:r>
        <w:rPr>
          <w:rFonts w:ascii="Calibri" w:eastAsia="Calibri" w:hAnsi="Calibri" w:cs="Times New Roman" w:hint="eastAsia"/>
          <w:lang w:val="en-US" w:eastAsia="zh-CN"/>
        </w:rPr>
        <w:t xml:space="preserve">ig data analysis and ship behavior analysis </w:t>
      </w:r>
      <w:r>
        <w:rPr>
          <w:rFonts w:ascii="Calibri" w:eastAsia="Calibri" w:hAnsi="Calibri" w:cs="Times New Roman"/>
          <w:lang w:val="en-US" w:eastAsia="zh-CN"/>
        </w:rPr>
        <w:t>may</w:t>
      </w:r>
      <w:r>
        <w:rPr>
          <w:rFonts w:ascii="Calibri" w:eastAsia="Calibri" w:hAnsi="Calibri" w:cs="Times New Roman" w:hint="eastAsia"/>
          <w:lang w:val="en-US" w:eastAsia="zh-CN"/>
        </w:rPr>
        <w:t xml:space="preserve"> be </w:t>
      </w:r>
      <w:r>
        <w:rPr>
          <w:rFonts w:ascii="Calibri" w:eastAsia="Calibri" w:hAnsi="Calibri" w:cs="Times New Roman"/>
          <w:lang w:val="en-US" w:eastAsia="zh-CN"/>
        </w:rPr>
        <w:t xml:space="preserve">helpful to </w:t>
      </w:r>
      <w:r>
        <w:rPr>
          <w:rFonts w:ascii="Calibri" w:eastAsia="Calibri" w:hAnsi="Calibri" w:cs="Times New Roman" w:hint="eastAsia"/>
          <w:lang w:val="en-US" w:eastAsia="zh-CN"/>
        </w:rPr>
        <w:t>identify abnormal</w:t>
      </w:r>
      <w:r>
        <w:rPr>
          <w:rFonts w:ascii="Calibri" w:eastAsia="Calibri" w:hAnsi="Calibri" w:cs="Times New Roman"/>
          <w:lang w:val="en-US" w:eastAsia="zh-CN"/>
        </w:rPr>
        <w:t xml:space="preserve"> dynamic/static/voyage AIS information</w:t>
      </w:r>
      <w:r>
        <w:rPr>
          <w:rFonts w:ascii="Calibri" w:eastAsia="Calibri" w:hAnsi="Calibri" w:cs="Times New Roman" w:hint="eastAsia"/>
          <w:lang w:val="en-US" w:eastAsia="zh-CN"/>
        </w:rPr>
        <w:t>.</w:t>
      </w:r>
    </w:p>
    <w:p w14:paraId="3B2B5FD9" w14:textId="77777777" w:rsidR="006C1FF6" w:rsidRDefault="009106D4">
      <w:pPr>
        <w:pStyle w:val="Heading2"/>
        <w:numPr>
          <w:ilvl w:val="1"/>
          <w:numId w:val="27"/>
        </w:numPr>
        <w:rPr>
          <w:lang w:val="en-US" w:eastAsia="zh-CN"/>
        </w:rPr>
      </w:pPr>
      <w:bookmarkStart w:id="192" w:name="_Toc32159"/>
      <w:bookmarkStart w:id="193" w:name="_Toc28884"/>
      <w:bookmarkStart w:id="194" w:name="_Toc10847"/>
      <w:bookmarkStart w:id="195" w:name="_Toc4117"/>
      <w:bookmarkStart w:id="196" w:name="_Toc4095"/>
      <w:r>
        <w:rPr>
          <w:rFonts w:hint="eastAsia"/>
          <w:lang w:val="en-US" w:eastAsia="zh-CN"/>
        </w:rPr>
        <w:t>VDES messages authorization status detection</w:t>
      </w:r>
      <w:bookmarkEnd w:id="192"/>
      <w:bookmarkEnd w:id="193"/>
      <w:bookmarkEnd w:id="194"/>
      <w:bookmarkEnd w:id="195"/>
      <w:bookmarkEnd w:id="196"/>
    </w:p>
    <w:p w14:paraId="3B2B5FDA" w14:textId="77777777" w:rsidR="006C1FF6" w:rsidRDefault="006C1FF6">
      <w:pPr>
        <w:pStyle w:val="Heading2separationline"/>
        <w:rPr>
          <w:lang w:val="en-US" w:eastAsia="zh-CN"/>
        </w:rPr>
      </w:pPr>
    </w:p>
    <w:p w14:paraId="3B2B5FDB" w14:textId="77777777" w:rsidR="006C1FF6" w:rsidRDefault="009106D4">
      <w:pPr>
        <w:pStyle w:val="BodyText"/>
        <w:suppressAutoHyphens/>
        <w:rPr>
          <w:rFonts w:ascii="Calibri" w:eastAsia="Calibri" w:hAnsi="Calibri" w:cs="Times New Roman"/>
          <w:color w:val="000000"/>
          <w:lang w:val="en-US" w:eastAsia="zh-CN"/>
        </w:rPr>
      </w:pPr>
      <w:r>
        <w:rPr>
          <w:rFonts w:ascii="Calibri" w:eastAsia="Calibri" w:hAnsi="Calibri" w:cs="Times New Roman" w:hint="eastAsia"/>
          <w:lang w:val="en-US" w:eastAsia="zh-CN"/>
        </w:rPr>
        <w:t>Some VDES messages, such as navigation</w:t>
      </w:r>
      <w:r>
        <w:rPr>
          <w:rFonts w:ascii="Calibri" w:eastAsia="Calibri" w:hAnsi="Calibri" w:cs="Times New Roman"/>
          <w:lang w:val="en-US" w:eastAsia="zh-CN"/>
        </w:rPr>
        <w:t xml:space="preserve">al </w:t>
      </w:r>
      <w:r>
        <w:rPr>
          <w:rFonts w:ascii="Calibri" w:eastAsia="Calibri" w:hAnsi="Calibri" w:cs="Times New Roman" w:hint="eastAsia"/>
          <w:lang w:val="en-US" w:eastAsia="zh-CN"/>
        </w:rPr>
        <w:t>warning, hydro-meteorological messages, DGNSS broa</w:t>
      </w:r>
      <w:r>
        <w:rPr>
          <w:rFonts w:ascii="Calibri" w:eastAsia="Calibri" w:hAnsi="Calibri" w:cs="Times New Roman" w:hint="eastAsia"/>
          <w:lang w:val="en-US" w:eastAsia="zh-CN"/>
        </w:rPr>
        <w:t>dcast binary messages</w:t>
      </w:r>
      <w:r>
        <w:rPr>
          <w:rFonts w:ascii="Calibri" w:eastAsia="Calibri" w:hAnsi="Calibri" w:cs="Times New Roman"/>
          <w:lang w:val="en-US" w:eastAsia="zh-CN"/>
        </w:rPr>
        <w:t xml:space="preserve">, </w:t>
      </w:r>
      <w:r>
        <w:rPr>
          <w:rFonts w:ascii="Calibri" w:eastAsia="Calibri" w:hAnsi="Calibri" w:cs="Times New Roman" w:hint="eastAsia"/>
          <w:lang w:val="en-US" w:eastAsia="zh-CN"/>
        </w:rPr>
        <w:t xml:space="preserve">VDE-SAT Network Orbit Data, etc., should be </w:t>
      </w:r>
      <w:r>
        <w:rPr>
          <w:rFonts w:ascii="Calibri" w:eastAsia="Calibri" w:hAnsi="Calibri" w:cs="Times New Roman"/>
          <w:lang w:val="en-US" w:eastAsia="zh-CN"/>
        </w:rPr>
        <w:t>transmitted</w:t>
      </w:r>
      <w:r>
        <w:rPr>
          <w:rFonts w:ascii="Calibri" w:eastAsia="Calibri" w:hAnsi="Calibri" w:cs="Times New Roman" w:hint="eastAsia"/>
          <w:lang w:val="en-US" w:eastAsia="zh-CN"/>
        </w:rPr>
        <w:t xml:space="preserve"> under the authorization of the competent authorities.</w:t>
      </w:r>
      <w:r>
        <w:rPr>
          <w:rFonts w:ascii="Calibri" w:eastAsia="Calibri" w:hAnsi="Calibri" w:cs="Times New Roman"/>
          <w:lang w:val="en-US" w:eastAsia="zh-CN"/>
        </w:rPr>
        <w:t xml:space="preserve"> To detect VDES messages authorization status, the following aspects need to be determined by analyzing received related mes</w:t>
      </w:r>
      <w:r>
        <w:rPr>
          <w:rFonts w:ascii="Calibri" w:eastAsia="Calibri" w:hAnsi="Calibri" w:cs="Times New Roman"/>
          <w:lang w:val="en-US" w:eastAsia="zh-CN"/>
        </w:rPr>
        <w:t>sages:</w:t>
      </w:r>
    </w:p>
    <w:p w14:paraId="3B2B5FDC" w14:textId="77777777" w:rsidR="006C1FF6" w:rsidRDefault="009106D4">
      <w:pPr>
        <w:pStyle w:val="Bullet1"/>
        <w:suppressAutoHyphens/>
        <w:rPr>
          <w:rFonts w:ascii="Calibri" w:eastAsia="Calibri" w:hAnsi="Calibri" w:cs="Times New Roman"/>
          <w:color w:val="000000"/>
          <w:lang w:val="en-US" w:eastAsia="zh-CN"/>
        </w:rPr>
      </w:pPr>
      <w:bookmarkStart w:id="197" w:name="_Toc25196"/>
      <w:bookmarkStart w:id="198" w:name="_Toc18963"/>
      <w:r>
        <w:rPr>
          <w:rFonts w:ascii="Calibri" w:eastAsia="Calibri" w:hAnsi="Calibri" w:cs="Times New Roman" w:hint="eastAsia"/>
          <w:color w:val="000000"/>
          <w:lang w:val="en-US" w:eastAsia="zh-CN"/>
        </w:rPr>
        <w:t xml:space="preserve">Whether </w:t>
      </w:r>
      <w:r>
        <w:rPr>
          <w:rFonts w:ascii="Calibri" w:eastAsia="Calibri" w:hAnsi="Calibri" w:cs="Times New Roman"/>
          <w:color w:val="000000"/>
          <w:lang w:val="en-US" w:eastAsia="zh-CN"/>
        </w:rPr>
        <w:t>the transmission of the specific VDES message is authorized;</w:t>
      </w:r>
      <w:bookmarkEnd w:id="197"/>
      <w:bookmarkEnd w:id="198"/>
    </w:p>
    <w:p w14:paraId="3B2B5FDD" w14:textId="77777777" w:rsidR="006C1FF6" w:rsidRDefault="009106D4">
      <w:pPr>
        <w:pStyle w:val="Bullet1"/>
        <w:suppressAutoHyphens/>
        <w:rPr>
          <w:rFonts w:ascii="Calibri" w:eastAsia="Calibri" w:hAnsi="Calibri" w:cs="Times New Roman"/>
          <w:color w:val="000000"/>
          <w:lang w:val="en-US" w:eastAsia="zh-CN"/>
        </w:rPr>
      </w:pPr>
      <w:bookmarkStart w:id="199" w:name="_Toc1312"/>
      <w:bookmarkStart w:id="200" w:name="_Toc20466"/>
      <w:r>
        <w:rPr>
          <w:rFonts w:ascii="Calibri" w:eastAsia="Calibri" w:hAnsi="Calibri" w:cs="Times New Roman" w:hint="eastAsia"/>
          <w:color w:val="000000"/>
          <w:lang w:val="en-US" w:eastAsia="zh-CN"/>
        </w:rPr>
        <w:t xml:space="preserve">Whether the contents of </w:t>
      </w:r>
      <w:r>
        <w:rPr>
          <w:rFonts w:ascii="Calibri" w:eastAsia="Calibri" w:hAnsi="Calibri" w:cs="Times New Roman"/>
          <w:color w:val="000000"/>
          <w:lang w:val="en-US" w:eastAsia="zh-CN"/>
        </w:rPr>
        <w:t xml:space="preserve">specific </w:t>
      </w:r>
      <w:r>
        <w:rPr>
          <w:rFonts w:ascii="Calibri" w:eastAsia="Calibri" w:hAnsi="Calibri" w:cs="Times New Roman" w:hint="eastAsia"/>
          <w:color w:val="000000"/>
          <w:lang w:val="en-US" w:eastAsia="zh-CN"/>
        </w:rPr>
        <w:t xml:space="preserve">VDES messages are </w:t>
      </w:r>
      <w:r>
        <w:rPr>
          <w:rFonts w:ascii="Calibri" w:eastAsia="Calibri" w:hAnsi="Calibri" w:cs="Times New Roman"/>
          <w:color w:val="000000"/>
          <w:lang w:val="en-US" w:eastAsia="zh-CN"/>
        </w:rPr>
        <w:t>authorized;</w:t>
      </w:r>
      <w:bookmarkEnd w:id="199"/>
      <w:bookmarkEnd w:id="200"/>
    </w:p>
    <w:p w14:paraId="3B2B5FDE" w14:textId="77777777" w:rsidR="006C1FF6" w:rsidRDefault="009106D4">
      <w:pPr>
        <w:pStyle w:val="Bullet1"/>
        <w:suppressAutoHyphens/>
        <w:rPr>
          <w:rFonts w:ascii="Calibri" w:eastAsia="Calibri" w:hAnsi="Calibri" w:cs="Times New Roman"/>
          <w:color w:val="000000"/>
          <w:lang w:val="en-US" w:eastAsia="zh-CN"/>
        </w:rPr>
      </w:pPr>
      <w:bookmarkStart w:id="201" w:name="_Toc14410"/>
      <w:bookmarkStart w:id="202" w:name="_Toc17197"/>
      <w:r>
        <w:rPr>
          <w:rFonts w:ascii="Calibri" w:eastAsia="Calibri" w:hAnsi="Calibri" w:cs="Times New Roman" w:hint="eastAsia"/>
          <w:color w:val="000000"/>
          <w:lang w:val="en-US" w:eastAsia="zh-CN"/>
        </w:rPr>
        <w:t xml:space="preserve">Whether the occupied </w:t>
      </w:r>
      <w:r>
        <w:rPr>
          <w:rFonts w:ascii="Calibri" w:eastAsia="Calibri" w:hAnsi="Calibri" w:cs="Times New Roman"/>
          <w:color w:val="000000"/>
          <w:lang w:val="en-US" w:eastAsia="zh-CN"/>
        </w:rPr>
        <w:t>VDL resource</w:t>
      </w:r>
      <w:r>
        <w:rPr>
          <w:rFonts w:ascii="Calibri" w:eastAsia="Calibri" w:hAnsi="Calibri" w:cs="Times New Roman" w:hint="eastAsia"/>
          <w:color w:val="000000"/>
          <w:lang w:val="en-US" w:eastAsia="zh-CN"/>
        </w:rPr>
        <w:t xml:space="preserve"> is reasonable.</w:t>
      </w:r>
      <w:bookmarkEnd w:id="201"/>
      <w:bookmarkEnd w:id="202"/>
    </w:p>
    <w:p w14:paraId="3B2B5FDF" w14:textId="77777777" w:rsidR="006C1FF6" w:rsidRDefault="009106D4">
      <w:pPr>
        <w:pStyle w:val="Heading2"/>
        <w:numPr>
          <w:ilvl w:val="1"/>
          <w:numId w:val="27"/>
        </w:numPr>
        <w:rPr>
          <w:lang w:val="en-US" w:eastAsia="zh-CN"/>
        </w:rPr>
      </w:pPr>
      <w:bookmarkStart w:id="203" w:name="_Toc1162"/>
      <w:bookmarkStart w:id="204" w:name="_Toc14791"/>
      <w:bookmarkStart w:id="205" w:name="_Toc31995"/>
      <w:bookmarkStart w:id="206" w:name="_Toc20811"/>
      <w:bookmarkStart w:id="207" w:name="_Toc26995"/>
      <w:r>
        <w:rPr>
          <w:rFonts w:hint="eastAsia"/>
          <w:lang w:val="en-US" w:eastAsia="zh-CN"/>
        </w:rPr>
        <w:t>Protocol vulnerability detection</w:t>
      </w:r>
      <w:bookmarkEnd w:id="203"/>
      <w:bookmarkEnd w:id="204"/>
      <w:bookmarkEnd w:id="205"/>
      <w:bookmarkEnd w:id="206"/>
      <w:bookmarkEnd w:id="207"/>
    </w:p>
    <w:p w14:paraId="3B2B5FE0" w14:textId="77777777" w:rsidR="006C1FF6" w:rsidRDefault="006C1FF6">
      <w:pPr>
        <w:pStyle w:val="Heading2separationline"/>
        <w:rPr>
          <w:lang w:val="en-US" w:eastAsia="zh-CN"/>
        </w:rPr>
      </w:pPr>
    </w:p>
    <w:p w14:paraId="3B2B5FE1"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The following effective measures a</w:t>
      </w:r>
      <w:r>
        <w:rPr>
          <w:rFonts w:ascii="Calibri" w:eastAsia="Calibri" w:hAnsi="Calibri" w:cs="Times New Roman" w:hint="eastAsia"/>
          <w:lang w:val="en-US" w:eastAsia="zh-CN"/>
        </w:rPr>
        <w:t xml:space="preserve">re recommended considering the potential attack on VDES protocols: </w:t>
      </w:r>
    </w:p>
    <w:p w14:paraId="3B2B5FE2" w14:textId="77777777" w:rsidR="006C1FF6" w:rsidRDefault="009106D4">
      <w:pPr>
        <w:pStyle w:val="Bullet1"/>
        <w:suppressAutoHyphens/>
        <w:rPr>
          <w:rFonts w:ascii="Calibri" w:eastAsia="Calibri" w:hAnsi="Calibri" w:cs="Times New Roman"/>
          <w:color w:val="000000"/>
          <w:lang w:val="en-US" w:eastAsia="zh-CN"/>
        </w:rPr>
      </w:pPr>
      <w:bookmarkStart w:id="208" w:name="_Toc6671"/>
      <w:bookmarkStart w:id="209" w:name="_Toc4226"/>
      <w:r>
        <w:rPr>
          <w:rFonts w:ascii="Calibri" w:eastAsia="Calibri" w:hAnsi="Calibri" w:cs="Times New Roman" w:hint="eastAsia"/>
          <w:color w:val="000000"/>
          <w:lang w:val="en-US" w:eastAsia="zh-CN"/>
        </w:rPr>
        <w:t>Analyzing and sharing of VDES Protocol Vulnerability Catalog</w:t>
      </w:r>
      <w:r>
        <w:rPr>
          <w:rFonts w:ascii="Calibri" w:eastAsia="Calibri" w:hAnsi="Calibri" w:cs="Times New Roman"/>
          <w:color w:val="000000"/>
          <w:lang w:val="en-US" w:eastAsia="zh-CN"/>
        </w:rPr>
        <w:t>;</w:t>
      </w:r>
      <w:bookmarkEnd w:id="208"/>
      <w:bookmarkEnd w:id="209"/>
    </w:p>
    <w:p w14:paraId="3B2B5FE3" w14:textId="77777777" w:rsidR="006C1FF6" w:rsidRDefault="009106D4">
      <w:pPr>
        <w:pStyle w:val="Bullet1"/>
        <w:suppressAutoHyphens/>
        <w:rPr>
          <w:rFonts w:ascii="Calibri" w:eastAsia="Calibri" w:hAnsi="Calibri" w:cs="Times New Roman"/>
          <w:color w:val="000000"/>
          <w:lang w:val="en-US" w:eastAsia="zh-CN"/>
        </w:rPr>
      </w:pPr>
      <w:bookmarkStart w:id="210" w:name="_Toc20003"/>
      <w:bookmarkStart w:id="211" w:name="_Toc3870"/>
      <w:r>
        <w:rPr>
          <w:rFonts w:ascii="Calibri" w:eastAsia="Calibri" w:hAnsi="Calibri" w:cs="Times New Roman" w:hint="eastAsia"/>
          <w:lang w:val="en-US" w:eastAsia="zh-CN"/>
        </w:rPr>
        <w:lastRenderedPageBreak/>
        <w:t xml:space="preserve">Monitoring attack </w:t>
      </w:r>
      <w:r>
        <w:rPr>
          <w:rFonts w:ascii="Calibri" w:eastAsia="Calibri" w:hAnsi="Calibri" w:cs="Times New Roman"/>
          <w:lang w:val="en-US" w:eastAsia="zh-CN"/>
        </w:rPr>
        <w:t xml:space="preserve">behaviors </w:t>
      </w:r>
      <w:r>
        <w:rPr>
          <w:rFonts w:ascii="Calibri" w:eastAsia="Calibri" w:hAnsi="Calibri" w:cs="Times New Roman" w:hint="eastAsia"/>
          <w:lang w:val="en-US" w:eastAsia="zh-CN"/>
        </w:rPr>
        <w:t xml:space="preserve">on protocol vulnerability according to the </w:t>
      </w:r>
      <w:r>
        <w:rPr>
          <w:rFonts w:ascii="Calibri" w:eastAsia="Calibri" w:hAnsi="Calibri" w:cs="Times New Roman"/>
          <w:lang w:val="en-US" w:eastAsia="zh-CN"/>
        </w:rPr>
        <w:t xml:space="preserve">attack </w:t>
      </w:r>
      <w:r>
        <w:rPr>
          <w:rFonts w:ascii="Calibri" w:eastAsia="Calibri" w:hAnsi="Calibri" w:cs="Times New Roman" w:hint="eastAsia"/>
          <w:lang w:val="en-US" w:eastAsia="zh-CN"/>
        </w:rPr>
        <w:t>characteristics</w:t>
      </w:r>
      <w:r>
        <w:rPr>
          <w:rFonts w:ascii="Calibri" w:eastAsia="Calibri" w:hAnsi="Calibri" w:cs="Times New Roman"/>
          <w:lang w:val="en-US" w:eastAsia="zh-CN"/>
        </w:rPr>
        <w:t>;</w:t>
      </w:r>
      <w:bookmarkEnd w:id="210"/>
      <w:bookmarkEnd w:id="211"/>
    </w:p>
    <w:p w14:paraId="3B2B5FE4" w14:textId="77777777" w:rsidR="006C1FF6" w:rsidRDefault="009106D4">
      <w:pPr>
        <w:pStyle w:val="Bullet1"/>
        <w:suppressAutoHyphens/>
        <w:rPr>
          <w:rFonts w:ascii="Calibri" w:eastAsia="Calibri" w:hAnsi="Calibri" w:cs="Times New Roman"/>
          <w:color w:val="000000"/>
          <w:lang w:val="en-US" w:eastAsia="zh-CN"/>
        </w:rPr>
      </w:pPr>
      <w:bookmarkStart w:id="212" w:name="_Toc3507"/>
      <w:bookmarkStart w:id="213" w:name="_Toc3986"/>
      <w:r>
        <w:rPr>
          <w:rFonts w:ascii="Calibri" w:eastAsia="Calibri" w:hAnsi="Calibri" w:cs="Times New Roman" w:hint="eastAsia"/>
          <w:color w:val="000000"/>
          <w:lang w:val="en-US" w:eastAsia="zh-CN"/>
        </w:rPr>
        <w:t xml:space="preserve">Monitoring and analyzing of abnormal VDES </w:t>
      </w:r>
      <w:r>
        <w:rPr>
          <w:rFonts w:ascii="Calibri" w:eastAsia="Calibri" w:hAnsi="Calibri" w:cs="Times New Roman"/>
          <w:color w:val="000000"/>
          <w:lang w:val="en-US" w:eastAsia="zh-CN"/>
        </w:rPr>
        <w:t>stations</w:t>
      </w:r>
      <w:r>
        <w:rPr>
          <w:rFonts w:ascii="Calibri" w:hAnsi="Calibri" w:cs="Times New Roman"/>
          <w:color w:val="000000"/>
          <w:lang w:val="en-US" w:eastAsia="zh-CN"/>
        </w:rPr>
        <w:t>.</w:t>
      </w:r>
      <w:bookmarkEnd w:id="212"/>
      <w:bookmarkEnd w:id="213"/>
    </w:p>
    <w:p w14:paraId="3B2B5FE5" w14:textId="77777777" w:rsidR="006C1FF6" w:rsidRDefault="009106D4">
      <w:pPr>
        <w:pStyle w:val="Heading1"/>
        <w:numPr>
          <w:ilvl w:val="0"/>
          <w:numId w:val="27"/>
        </w:numPr>
        <w:suppressAutoHyphens/>
        <w:rPr>
          <w:rFonts w:ascii="Cambria" w:hAnsi="Cambria" w:cs="Times New Roman"/>
          <w:lang w:val="en-US" w:eastAsia="zh-CN"/>
        </w:rPr>
      </w:pPr>
      <w:bookmarkStart w:id="214" w:name="_Toc23794"/>
      <w:bookmarkStart w:id="215" w:name="_Toc15224"/>
      <w:bookmarkStart w:id="216" w:name="_Toc7674"/>
      <w:bookmarkStart w:id="217" w:name="_Toc5529"/>
      <w:r>
        <w:rPr>
          <w:rFonts w:ascii="Cambria" w:hAnsi="Cambria" w:cs="Times New Roman" w:hint="eastAsia"/>
          <w:lang w:val="en-US" w:eastAsia="zh-CN"/>
        </w:rPr>
        <w:t>Mitigation</w:t>
      </w:r>
      <w:bookmarkEnd w:id="214"/>
      <w:bookmarkEnd w:id="215"/>
      <w:bookmarkEnd w:id="216"/>
      <w:bookmarkEnd w:id="217"/>
    </w:p>
    <w:p w14:paraId="3B2B5FE6" w14:textId="77777777" w:rsidR="006C1FF6" w:rsidRDefault="006C1FF6">
      <w:pPr>
        <w:pStyle w:val="Heading1separationline"/>
        <w:rPr>
          <w:lang w:val="en-US" w:eastAsia="zh-CN"/>
        </w:rPr>
      </w:pPr>
    </w:p>
    <w:p w14:paraId="3B2B5FE7" w14:textId="77777777" w:rsidR="006C1FF6" w:rsidRDefault="009106D4">
      <w:pPr>
        <w:pStyle w:val="BodyText"/>
        <w:rPr>
          <w:lang w:val="en-US" w:eastAsia="zh-CN"/>
        </w:rPr>
      </w:pPr>
      <w:bookmarkStart w:id="218" w:name="_Toc32693"/>
      <w:r>
        <w:rPr>
          <w:rFonts w:ascii="Calibri" w:eastAsia="Calibri" w:hAnsi="Calibri" w:cs="Times New Roman"/>
          <w:lang w:val="en-US" w:eastAsia="zh-CN"/>
        </w:rPr>
        <w:t>According to the detection results, s</w:t>
      </w:r>
      <w:r>
        <w:rPr>
          <w:rFonts w:ascii="Calibri" w:eastAsia="Calibri" w:hAnsi="Calibri" w:cs="Times New Roman" w:hint="eastAsia"/>
          <w:lang w:val="en-US" w:eastAsia="zh-CN"/>
        </w:rPr>
        <w:t xml:space="preserve">ome measures could be taken to mitigate the VDL integrity anomalies. Potential mitigation solutions </w:t>
      </w:r>
      <w:r>
        <w:rPr>
          <w:rFonts w:ascii="Calibri" w:eastAsia="Calibri" w:hAnsi="Calibri" w:cs="Times New Roman"/>
          <w:lang w:val="en-US" w:eastAsia="zh-CN"/>
        </w:rPr>
        <w:t>are</w:t>
      </w:r>
      <w:r>
        <w:rPr>
          <w:rFonts w:ascii="Calibri" w:eastAsia="Calibri" w:hAnsi="Calibri" w:cs="Times New Roman" w:hint="eastAsia"/>
          <w:lang w:val="en-US" w:eastAsia="zh-CN"/>
        </w:rPr>
        <w:t xml:space="preserve"> described as follows.</w:t>
      </w:r>
    </w:p>
    <w:p w14:paraId="3B2B5FE8" w14:textId="77777777" w:rsidR="006C1FF6" w:rsidRDefault="009106D4">
      <w:pPr>
        <w:pStyle w:val="Heading2"/>
        <w:numPr>
          <w:ilvl w:val="1"/>
          <w:numId w:val="27"/>
        </w:numPr>
        <w:rPr>
          <w:lang w:val="en-US" w:eastAsia="zh-CN"/>
        </w:rPr>
      </w:pPr>
      <w:bookmarkStart w:id="219" w:name="_Toc17653"/>
      <w:bookmarkStart w:id="220" w:name="_Toc28208"/>
      <w:bookmarkStart w:id="221" w:name="_Toc29176"/>
      <w:r>
        <w:rPr>
          <w:rFonts w:hint="eastAsia"/>
          <w:lang w:val="en-US" w:eastAsia="zh-CN"/>
        </w:rPr>
        <w:t xml:space="preserve">Identifying abnormal </w:t>
      </w:r>
      <w:bookmarkEnd w:id="218"/>
      <w:r>
        <w:rPr>
          <w:lang w:val="en-US" w:eastAsia="zh-CN"/>
        </w:rPr>
        <w:t>VDES station</w:t>
      </w:r>
      <w:bookmarkEnd w:id="219"/>
      <w:bookmarkEnd w:id="220"/>
      <w:bookmarkEnd w:id="221"/>
    </w:p>
    <w:p w14:paraId="3B2B5FE9" w14:textId="77777777" w:rsidR="006C1FF6" w:rsidRDefault="006C1FF6">
      <w:pPr>
        <w:pStyle w:val="Heading2separationline"/>
        <w:rPr>
          <w:rFonts w:eastAsia="SimSun"/>
          <w:lang w:val="en-US" w:eastAsia="zh-CN"/>
        </w:rPr>
      </w:pPr>
    </w:p>
    <w:p w14:paraId="3B2B5FEA" w14:textId="77777777" w:rsidR="006C1FF6" w:rsidRDefault="009106D4">
      <w:pPr>
        <w:pStyle w:val="BodyText"/>
        <w:suppressAutoHyphens/>
        <w:rPr>
          <w:rFonts w:ascii="Calibri" w:eastAsia="Calibri" w:hAnsi="Calibri" w:cs="Times New Roman"/>
          <w:lang w:val="en-US" w:eastAsia="zh-CN"/>
        </w:rPr>
      </w:pPr>
      <w:bookmarkStart w:id="222" w:name="_Toc30454"/>
      <w:r>
        <w:rPr>
          <w:rFonts w:ascii="Calibri" w:eastAsia="Calibri" w:hAnsi="Calibri" w:cs="Times New Roman"/>
          <w:lang w:val="en-US" w:eastAsia="zh-CN"/>
        </w:rPr>
        <w:t>For the</w:t>
      </w:r>
      <w:r>
        <w:rPr>
          <w:rFonts w:ascii="Calibri" w:eastAsia="Calibri" w:hAnsi="Calibri" w:cs="Times New Roman" w:hint="eastAsia"/>
          <w:lang w:val="en-US" w:eastAsia="zh-CN"/>
        </w:rPr>
        <w:t xml:space="preserve"> </w:t>
      </w:r>
      <w:r>
        <w:rPr>
          <w:rFonts w:ascii="Calibri" w:eastAsia="Calibri" w:hAnsi="Calibri" w:cs="Times New Roman"/>
          <w:lang w:val="en-US" w:eastAsia="zh-CN"/>
        </w:rPr>
        <w:t>VDES station with anomalies</w:t>
      </w:r>
      <w:r>
        <w:rPr>
          <w:rFonts w:ascii="Calibri" w:eastAsia="Calibri" w:hAnsi="Calibri" w:cs="Times New Roman" w:hint="eastAsia"/>
          <w:lang w:val="en-US" w:eastAsia="zh-CN"/>
        </w:rPr>
        <w:t xml:space="preserve"> caused by sub-standard devices, incorrect device configurat</w:t>
      </w:r>
      <w:r>
        <w:rPr>
          <w:rFonts w:ascii="Calibri" w:eastAsia="Calibri" w:hAnsi="Calibri" w:cs="Times New Roman" w:hint="eastAsia"/>
          <w:lang w:val="en-US" w:eastAsia="zh-CN"/>
        </w:rPr>
        <w:t>ion and installation, unauthorized VDES messages, etc., the</w:t>
      </w:r>
      <w:r>
        <w:rPr>
          <w:rFonts w:ascii="Calibri" w:eastAsia="Calibri" w:hAnsi="Calibri" w:cs="Times New Roman"/>
          <w:lang w:val="en-US" w:eastAsia="zh-CN"/>
        </w:rPr>
        <w:t>y</w:t>
      </w:r>
      <w:r>
        <w:rPr>
          <w:rFonts w:ascii="Calibri" w:eastAsia="Calibri" w:hAnsi="Calibri" w:cs="Times New Roman" w:hint="eastAsia"/>
          <w:lang w:val="en-US" w:eastAsia="zh-CN"/>
        </w:rPr>
        <w:t xml:space="preserve"> </w:t>
      </w:r>
      <w:r>
        <w:rPr>
          <w:rFonts w:ascii="Calibri" w:eastAsia="Calibri" w:hAnsi="Calibri" w:cs="Times New Roman"/>
          <w:lang w:val="en-US" w:eastAsia="zh-CN"/>
        </w:rPr>
        <w:t>can</w:t>
      </w:r>
      <w:r>
        <w:rPr>
          <w:rFonts w:ascii="Calibri" w:eastAsia="Calibri" w:hAnsi="Calibri" w:cs="Times New Roman" w:hint="eastAsia"/>
          <w:lang w:val="en-US" w:eastAsia="zh-CN"/>
        </w:rPr>
        <w:t xml:space="preserve"> be identified based on the information of messages. And the authority could take corresponding actions.</w:t>
      </w:r>
    </w:p>
    <w:p w14:paraId="3B2B5FEB"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lang w:val="en-US" w:eastAsia="zh-CN"/>
        </w:rPr>
        <w:t>For the</w:t>
      </w:r>
      <w:r>
        <w:rPr>
          <w:rFonts w:ascii="Calibri" w:eastAsia="Calibri" w:hAnsi="Calibri" w:cs="Times New Roman" w:hint="eastAsia"/>
          <w:lang w:val="en-US" w:eastAsia="zh-CN"/>
        </w:rPr>
        <w:t xml:space="preserve"> </w:t>
      </w:r>
      <w:r>
        <w:rPr>
          <w:rFonts w:ascii="Calibri" w:eastAsia="Calibri" w:hAnsi="Calibri" w:cs="Times New Roman"/>
          <w:lang w:val="en-US" w:eastAsia="zh-CN"/>
        </w:rPr>
        <w:t>VDES station with anomalies</w:t>
      </w:r>
      <w:r>
        <w:rPr>
          <w:rFonts w:ascii="Calibri" w:eastAsia="Calibri" w:hAnsi="Calibri" w:cs="Times New Roman" w:hint="eastAsia"/>
          <w:lang w:val="en-US" w:eastAsia="zh-CN"/>
        </w:rPr>
        <w:t xml:space="preserve"> caused by DOS attack</w:t>
      </w:r>
      <w:r>
        <w:rPr>
          <w:rFonts w:ascii="Calibri" w:eastAsia="Calibri" w:hAnsi="Calibri" w:cs="Times New Roman"/>
          <w:lang w:val="en-US" w:eastAsia="zh-CN"/>
        </w:rPr>
        <w:t xml:space="preserve">, </w:t>
      </w:r>
      <w:r>
        <w:rPr>
          <w:rFonts w:ascii="Calibri" w:eastAsia="Calibri" w:hAnsi="Calibri" w:cs="Times New Roman" w:hint="eastAsia"/>
          <w:lang w:val="en-US" w:eastAsia="zh-CN"/>
        </w:rPr>
        <w:t>spoofing message</w:t>
      </w:r>
      <w:r>
        <w:rPr>
          <w:rFonts w:ascii="Calibri" w:eastAsia="Calibri" w:hAnsi="Calibri" w:cs="Times New Roman"/>
          <w:lang w:val="en-US" w:eastAsia="zh-CN"/>
        </w:rPr>
        <w:t>s</w:t>
      </w:r>
      <w:r>
        <w:rPr>
          <w:rFonts w:ascii="Calibri" w:eastAsia="Calibri" w:hAnsi="Calibri" w:cs="Times New Roman" w:hint="eastAsia"/>
          <w:lang w:val="en-US" w:eastAsia="zh-CN"/>
        </w:rPr>
        <w:t>,</w:t>
      </w:r>
      <w:r>
        <w:rPr>
          <w:rFonts w:ascii="Calibri" w:eastAsia="Calibri" w:hAnsi="Calibri" w:cs="Times New Roman"/>
          <w:lang w:val="en-US" w:eastAsia="zh-CN"/>
        </w:rPr>
        <w:t xml:space="preserve"> etc.,</w:t>
      </w:r>
      <w:r>
        <w:rPr>
          <w:rFonts w:ascii="Calibri" w:eastAsia="Calibri" w:hAnsi="Calibri" w:cs="Times New Roman" w:hint="eastAsia"/>
          <w:lang w:val="en-US" w:eastAsia="zh-CN"/>
        </w:rPr>
        <w:t xml:space="preserve"> the </w:t>
      </w:r>
      <w:r>
        <w:rPr>
          <w:rFonts w:ascii="Calibri" w:eastAsia="Calibri" w:hAnsi="Calibri" w:cs="Times New Roman"/>
          <w:lang w:val="en-US" w:eastAsia="zh-CN"/>
        </w:rPr>
        <w:t>position</w:t>
      </w:r>
      <w:r>
        <w:rPr>
          <w:rFonts w:ascii="Calibri" w:eastAsia="Calibri" w:hAnsi="Calibri" w:cs="Times New Roman" w:hint="eastAsia"/>
          <w:lang w:val="en-US" w:eastAsia="zh-CN"/>
        </w:rPr>
        <w:t xml:space="preserve"> information may not be carried in the messages, or the </w:t>
      </w:r>
      <w:r>
        <w:rPr>
          <w:rFonts w:ascii="Calibri" w:eastAsia="Calibri" w:hAnsi="Calibri" w:cs="Times New Roman"/>
          <w:lang w:val="en-US" w:eastAsia="zh-CN"/>
        </w:rPr>
        <w:t>position</w:t>
      </w:r>
      <w:r>
        <w:rPr>
          <w:rFonts w:ascii="Calibri" w:eastAsia="Calibri" w:hAnsi="Calibri" w:cs="Times New Roman" w:hint="eastAsia"/>
          <w:lang w:val="en-US" w:eastAsia="zh-CN"/>
        </w:rPr>
        <w:t xml:space="preserve"> information </w:t>
      </w:r>
      <w:r>
        <w:rPr>
          <w:rFonts w:ascii="Calibri" w:eastAsia="Calibri" w:hAnsi="Calibri" w:cs="Times New Roman"/>
          <w:lang w:val="en-US" w:eastAsia="zh-CN"/>
        </w:rPr>
        <w:t>may be</w:t>
      </w:r>
      <w:r>
        <w:rPr>
          <w:rFonts w:ascii="Calibri" w:eastAsia="Calibri" w:hAnsi="Calibri" w:cs="Times New Roman" w:hint="eastAsia"/>
          <w:lang w:val="en-US" w:eastAsia="zh-CN"/>
        </w:rPr>
        <w:t xml:space="preserve"> invalid. The </w:t>
      </w:r>
      <w:r>
        <w:rPr>
          <w:rFonts w:ascii="Calibri" w:eastAsia="Calibri" w:hAnsi="Calibri" w:cs="Times New Roman"/>
          <w:lang w:val="en-US" w:eastAsia="zh-CN"/>
        </w:rPr>
        <w:t>tag block of messages can identify the location of receiving station</w:t>
      </w:r>
      <w:r>
        <w:rPr>
          <w:rFonts w:ascii="Calibri" w:eastAsia="Calibri" w:hAnsi="Calibri" w:cs="Times New Roman" w:hint="eastAsia"/>
          <w:lang w:val="en-US" w:eastAsia="zh-CN"/>
        </w:rPr>
        <w:t xml:space="preserve"> to identify the approximate location of the attack source. Under certain condition</w:t>
      </w:r>
      <w:r>
        <w:rPr>
          <w:rFonts w:ascii="Calibri" w:eastAsia="Calibri" w:hAnsi="Calibri" w:cs="Times New Roman" w:hint="eastAsia"/>
          <w:lang w:val="en-US" w:eastAsia="zh-CN"/>
        </w:rPr>
        <w:t xml:space="preserve">s, the abnormal </w:t>
      </w:r>
      <w:r>
        <w:rPr>
          <w:rFonts w:ascii="Calibri" w:eastAsia="Calibri" w:hAnsi="Calibri" w:cs="Times New Roman"/>
          <w:lang w:val="en-US" w:eastAsia="zh-CN"/>
        </w:rPr>
        <w:t>VDES station</w:t>
      </w:r>
      <w:r>
        <w:rPr>
          <w:rFonts w:ascii="Calibri" w:eastAsia="Calibri" w:hAnsi="Calibri" w:cs="Times New Roman" w:hint="eastAsia"/>
          <w:lang w:val="en-US" w:eastAsia="zh-CN"/>
        </w:rPr>
        <w:t xml:space="preserve"> can be loca</w:t>
      </w:r>
      <w:r>
        <w:rPr>
          <w:rFonts w:ascii="Calibri" w:eastAsia="Calibri" w:hAnsi="Calibri" w:cs="Times New Roman"/>
          <w:lang w:val="en-US" w:eastAsia="zh-CN"/>
        </w:rPr>
        <w:t>lized</w:t>
      </w:r>
      <w:r>
        <w:rPr>
          <w:rFonts w:ascii="Calibri" w:eastAsia="Calibri" w:hAnsi="Calibri" w:cs="Times New Roman" w:hint="eastAsia"/>
          <w:lang w:val="en-US" w:eastAsia="zh-CN"/>
        </w:rPr>
        <w:t xml:space="preserve"> by performing direction</w:t>
      </w:r>
      <w:r>
        <w:rPr>
          <w:rFonts w:ascii="Calibri" w:eastAsia="Calibri" w:hAnsi="Calibri" w:cs="Times New Roman"/>
          <w:lang w:val="en-US" w:eastAsia="zh-CN"/>
        </w:rPr>
        <w:t>-</w:t>
      </w:r>
      <w:r>
        <w:rPr>
          <w:rFonts w:ascii="Calibri" w:eastAsia="Calibri" w:hAnsi="Calibri" w:cs="Times New Roman" w:hint="eastAsia"/>
          <w:lang w:val="en-US" w:eastAsia="zh-CN"/>
        </w:rPr>
        <w:t xml:space="preserve">finding on </w:t>
      </w:r>
      <w:r>
        <w:rPr>
          <w:rFonts w:ascii="Calibri" w:eastAsia="Calibri" w:hAnsi="Calibri" w:cs="Times New Roman"/>
          <w:lang w:val="en-US" w:eastAsia="zh-CN"/>
        </w:rPr>
        <w:t>its</w:t>
      </w:r>
      <w:r>
        <w:rPr>
          <w:rFonts w:ascii="Calibri" w:eastAsia="Calibri" w:hAnsi="Calibri" w:cs="Times New Roman" w:hint="eastAsia"/>
          <w:lang w:val="en-US" w:eastAsia="zh-CN"/>
        </w:rPr>
        <w:t xml:space="preserve"> signal</w:t>
      </w:r>
      <w:r>
        <w:rPr>
          <w:rFonts w:ascii="DengXian" w:eastAsia="DengXian" w:hAnsi="DengXian" w:cs="Times New Roman" w:hint="eastAsia"/>
          <w:lang w:val="en-US" w:eastAsia="zh-CN"/>
        </w:rPr>
        <w:t>s</w:t>
      </w:r>
      <w:r>
        <w:rPr>
          <w:rFonts w:ascii="SimSun" w:hAnsi="SimSun" w:cs="SimSun" w:hint="eastAsia"/>
          <w:lang w:val="en-US" w:eastAsia="zh-CN"/>
        </w:rPr>
        <w:t>.</w:t>
      </w:r>
      <w:r>
        <w:rPr>
          <w:rFonts w:ascii="Calibri" w:eastAsia="Calibri" w:hAnsi="Calibri" w:cs="Times New Roman" w:hint="eastAsia"/>
          <w:lang w:val="en-US" w:eastAsia="zh-CN"/>
        </w:rPr>
        <w:t xml:space="preserve"> </w:t>
      </w:r>
      <w:r>
        <w:rPr>
          <w:rFonts w:ascii="Calibri" w:eastAsia="Calibri" w:hAnsi="Calibri" w:cs="Times New Roman"/>
          <w:lang w:val="en-US" w:eastAsia="zh-CN"/>
        </w:rPr>
        <w:t>A</w:t>
      </w:r>
      <w:r>
        <w:rPr>
          <w:rFonts w:ascii="Calibri" w:eastAsia="Calibri" w:hAnsi="Calibri" w:cs="Times New Roman" w:hint="eastAsia"/>
          <w:lang w:val="en-US" w:eastAsia="zh-CN"/>
        </w:rPr>
        <w:t>nd then the authority could take corresponding actions</w:t>
      </w:r>
      <w:r>
        <w:rPr>
          <w:rFonts w:ascii="Calibri" w:eastAsia="Calibri" w:hAnsi="Calibri" w:cs="Times New Roman"/>
          <w:lang w:val="en-US" w:eastAsia="zh-CN"/>
        </w:rPr>
        <w:t>.</w:t>
      </w:r>
    </w:p>
    <w:p w14:paraId="3B2B5FEC" w14:textId="77777777" w:rsidR="006C1FF6" w:rsidRDefault="009106D4">
      <w:pPr>
        <w:pStyle w:val="Heading2"/>
        <w:numPr>
          <w:ilvl w:val="1"/>
          <w:numId w:val="27"/>
        </w:numPr>
        <w:ind w:left="578" w:hanging="578"/>
        <w:rPr>
          <w:lang w:val="en-US" w:eastAsia="zh-CN"/>
        </w:rPr>
      </w:pPr>
      <w:bookmarkStart w:id="223" w:name="_Toc21353"/>
      <w:bookmarkStart w:id="224" w:name="_Toc3262"/>
      <w:bookmarkStart w:id="225" w:name="_Toc1652"/>
      <w:r>
        <w:rPr>
          <w:lang w:val="en-US" w:eastAsia="zh-CN"/>
        </w:rPr>
        <w:t xml:space="preserve">Easing </w:t>
      </w:r>
      <w:r>
        <w:rPr>
          <w:rFonts w:hint="eastAsia"/>
          <w:lang w:val="en-US" w:eastAsia="zh-CN"/>
        </w:rPr>
        <w:t xml:space="preserve">unauthorized </w:t>
      </w:r>
      <w:r>
        <w:rPr>
          <w:lang w:val="en-US" w:eastAsia="zh-CN"/>
        </w:rPr>
        <w:t>signaling influence</w:t>
      </w:r>
      <w:bookmarkEnd w:id="222"/>
      <w:bookmarkEnd w:id="223"/>
      <w:bookmarkEnd w:id="224"/>
      <w:bookmarkEnd w:id="225"/>
    </w:p>
    <w:p w14:paraId="3B2B5FED" w14:textId="77777777" w:rsidR="006C1FF6" w:rsidRDefault="006C1FF6">
      <w:pPr>
        <w:pStyle w:val="Heading2separationline"/>
        <w:rPr>
          <w:rFonts w:eastAsia="SimSun"/>
          <w:lang w:val="en-US" w:eastAsia="zh-CN"/>
        </w:rPr>
      </w:pPr>
    </w:p>
    <w:p w14:paraId="3B2B5FEE" w14:textId="77777777" w:rsidR="006C1FF6" w:rsidRDefault="009106D4">
      <w:pPr>
        <w:pStyle w:val="BodyText"/>
        <w:suppressAutoHyphens/>
        <w:rPr>
          <w:rFonts w:ascii="Calibri" w:eastAsia="Calibri" w:hAnsi="Calibri" w:cs="Times New Roman"/>
          <w:lang w:val="en-US" w:eastAsia="zh-CN"/>
        </w:rPr>
      </w:pPr>
      <w:bookmarkStart w:id="226" w:name="_Toc12808"/>
      <w:r>
        <w:rPr>
          <w:rFonts w:ascii="Calibri" w:eastAsia="Calibri" w:hAnsi="Calibri" w:cs="Times New Roman"/>
          <w:lang w:val="en-US" w:eastAsia="zh-CN"/>
        </w:rPr>
        <w:t xml:space="preserve">In </w:t>
      </w:r>
      <w:r>
        <w:rPr>
          <w:rFonts w:ascii="Calibri" w:eastAsia="Calibri" w:hAnsi="Calibri" w:cs="Times New Roman" w:hint="eastAsia"/>
          <w:lang w:val="en-US" w:eastAsia="zh-CN"/>
        </w:rPr>
        <w:t xml:space="preserve">some </w:t>
      </w:r>
      <w:r>
        <w:rPr>
          <w:rFonts w:ascii="Calibri" w:eastAsia="Calibri" w:hAnsi="Calibri" w:cs="Times New Roman"/>
          <w:lang w:val="en-US" w:eastAsia="zh-CN"/>
        </w:rPr>
        <w:t>cases</w:t>
      </w:r>
      <w:r>
        <w:rPr>
          <w:rFonts w:ascii="Calibri" w:eastAsia="Calibri" w:hAnsi="Calibri" w:cs="Times New Roman" w:hint="eastAsia"/>
          <w:lang w:val="en-US" w:eastAsia="zh-CN"/>
        </w:rPr>
        <w:t>, the shore station</w:t>
      </w:r>
      <w:r>
        <w:rPr>
          <w:rFonts w:ascii="Calibri" w:eastAsia="Calibri" w:hAnsi="Calibri" w:cs="Times New Roman"/>
          <w:lang w:val="en-US" w:eastAsia="zh-CN"/>
        </w:rPr>
        <w:t xml:space="preserve"> may</w:t>
      </w:r>
      <w:r>
        <w:rPr>
          <w:rFonts w:ascii="Calibri" w:eastAsia="Calibri" w:hAnsi="Calibri" w:cs="Times New Roman" w:hint="eastAsia"/>
          <w:lang w:val="en-US" w:eastAsia="zh-CN"/>
        </w:rPr>
        <w:t xml:space="preserve"> </w:t>
      </w:r>
      <w:r>
        <w:rPr>
          <w:rFonts w:ascii="Calibri" w:eastAsia="Calibri" w:hAnsi="Calibri" w:cs="Times New Roman"/>
          <w:lang w:val="en-US" w:eastAsia="zh-CN"/>
        </w:rPr>
        <w:t>transmit</w:t>
      </w:r>
      <w:r>
        <w:rPr>
          <w:rFonts w:ascii="Calibri" w:eastAsia="Calibri" w:hAnsi="Calibri" w:cs="Times New Roman" w:hint="eastAsia"/>
          <w:lang w:val="en-US" w:eastAsia="zh-CN"/>
        </w:rPr>
        <w:t xml:space="preserve"> new </w:t>
      </w:r>
      <w:r>
        <w:rPr>
          <w:rFonts w:ascii="Calibri" w:eastAsia="Calibri" w:hAnsi="Calibri" w:cs="Times New Roman"/>
          <w:lang w:val="en-US" w:eastAsia="zh-CN"/>
        </w:rPr>
        <w:t xml:space="preserve">appropriate </w:t>
      </w:r>
      <w:r>
        <w:rPr>
          <w:rFonts w:ascii="Calibri" w:eastAsia="Calibri" w:hAnsi="Calibri" w:cs="Times New Roman" w:hint="eastAsia"/>
          <w:lang w:val="en-US" w:eastAsia="zh-CN"/>
        </w:rPr>
        <w:t xml:space="preserve">signaling </w:t>
      </w:r>
      <w:r>
        <w:rPr>
          <w:rFonts w:ascii="Calibri" w:eastAsia="Calibri" w:hAnsi="Calibri" w:cs="Times New Roman"/>
          <w:lang w:val="en-US" w:eastAsia="zh-CN"/>
        </w:rPr>
        <w:t xml:space="preserve">to eliminate </w:t>
      </w:r>
      <w:r>
        <w:rPr>
          <w:rFonts w:ascii="Calibri" w:eastAsia="Calibri" w:hAnsi="Calibri" w:cs="Times New Roman" w:hint="eastAsia"/>
          <w:lang w:val="en-US" w:eastAsia="zh-CN"/>
        </w:rPr>
        <w:t>the influence of abnormal signaling.</w:t>
      </w:r>
    </w:p>
    <w:p w14:paraId="3B2B5FEF" w14:textId="77777777" w:rsidR="006C1FF6" w:rsidRDefault="009106D4">
      <w:pPr>
        <w:pStyle w:val="BodyText"/>
        <w:suppressAutoHyphens/>
        <w:rPr>
          <w:rFonts w:ascii="Calibri" w:eastAsia="Calibri" w:hAnsi="Calibri" w:cs="Times New Roman"/>
          <w:lang w:val="en-US" w:eastAsia="zh-CN"/>
        </w:rPr>
      </w:pPr>
      <w:r>
        <w:rPr>
          <w:rFonts w:ascii="Calibri" w:eastAsia="Calibri" w:hAnsi="Calibri" w:cs="Times New Roman" w:hint="eastAsia"/>
          <w:lang w:val="en-US" w:eastAsia="zh-CN"/>
        </w:rPr>
        <w:t>For the unauthorized Message 2</w:t>
      </w:r>
      <w:r>
        <w:rPr>
          <w:rFonts w:ascii="Calibri" w:eastAsia="Calibri" w:hAnsi="Calibri" w:cs="Times New Roman"/>
          <w:lang w:val="en-US" w:eastAsia="zh-CN"/>
        </w:rPr>
        <w:t>2 and Message 2</w:t>
      </w:r>
      <w:r>
        <w:rPr>
          <w:rFonts w:ascii="Calibri" w:eastAsia="Calibri" w:hAnsi="Calibri" w:cs="Times New Roman" w:hint="eastAsia"/>
          <w:lang w:val="en-US" w:eastAsia="zh-CN"/>
        </w:rPr>
        <w:t xml:space="preserve">3, the authorized station can transmit the </w:t>
      </w:r>
      <w:r>
        <w:rPr>
          <w:rFonts w:ascii="Calibri" w:eastAsia="Calibri" w:hAnsi="Calibri" w:cs="Times New Roman"/>
          <w:lang w:val="en-US" w:eastAsia="zh-CN"/>
        </w:rPr>
        <w:t xml:space="preserve">new </w:t>
      </w:r>
      <w:r>
        <w:rPr>
          <w:rFonts w:ascii="Calibri" w:eastAsia="Calibri" w:hAnsi="Calibri" w:cs="Times New Roman" w:hint="eastAsia"/>
          <w:lang w:val="en-US" w:eastAsia="zh-CN"/>
        </w:rPr>
        <w:t>signaling message to the corresponding area to reset to the default settings</w:t>
      </w:r>
      <w:r>
        <w:rPr>
          <w:rFonts w:ascii="Calibri" w:eastAsia="Calibri" w:hAnsi="Calibri" w:cs="Times New Roman"/>
          <w:lang w:val="en-US" w:eastAsia="zh-CN"/>
        </w:rPr>
        <w:t>.</w:t>
      </w:r>
    </w:p>
    <w:p w14:paraId="3B2B5FF0" w14:textId="77777777" w:rsidR="006C1FF6" w:rsidRDefault="009106D4">
      <w:pPr>
        <w:pStyle w:val="BodyText"/>
        <w:suppressAutoHyphens/>
        <w:rPr>
          <w:rFonts w:ascii="Calibri" w:eastAsia="DengXian" w:hAnsi="Calibri" w:cs="Times New Roman"/>
          <w:lang w:val="en-US" w:eastAsia="zh-CN"/>
        </w:rPr>
      </w:pPr>
      <w:r>
        <w:rPr>
          <w:rFonts w:ascii="Calibri" w:eastAsia="DengXian" w:hAnsi="Calibri" w:cs="Times New Roman" w:hint="eastAsia"/>
          <w:lang w:val="en-US" w:eastAsia="zh-CN"/>
        </w:rPr>
        <w:t>F</w:t>
      </w:r>
      <w:r>
        <w:rPr>
          <w:rFonts w:ascii="Calibri" w:eastAsia="DengXian" w:hAnsi="Calibri" w:cs="Times New Roman"/>
          <w:lang w:val="en-US" w:eastAsia="zh-CN"/>
        </w:rPr>
        <w:t>or the unauth</w:t>
      </w:r>
      <w:r>
        <w:rPr>
          <w:rFonts w:ascii="Calibri" w:eastAsia="DengXian" w:hAnsi="Calibri" w:cs="Times New Roman"/>
          <w:lang w:val="en-US" w:eastAsia="zh-CN"/>
        </w:rPr>
        <w:t>orized bulletin board, the authorized station can also transmit the new bulletin board to refresh the physical layer settings within the influenced area.</w:t>
      </w:r>
    </w:p>
    <w:p w14:paraId="3B2B5FF1" w14:textId="77777777" w:rsidR="006C1FF6" w:rsidRDefault="009106D4">
      <w:pPr>
        <w:pStyle w:val="Heading2"/>
        <w:numPr>
          <w:ilvl w:val="1"/>
          <w:numId w:val="27"/>
        </w:numPr>
        <w:ind w:left="578" w:hanging="578"/>
        <w:rPr>
          <w:lang w:val="en-US" w:eastAsia="zh-CN"/>
        </w:rPr>
      </w:pPr>
      <w:bookmarkStart w:id="227" w:name="_Toc18320"/>
      <w:bookmarkStart w:id="228" w:name="_Toc1311"/>
      <w:bookmarkStart w:id="229" w:name="_Toc27300"/>
      <w:r>
        <w:rPr>
          <w:rFonts w:hint="eastAsia"/>
          <w:lang w:val="en-US" w:eastAsia="zh-CN"/>
        </w:rPr>
        <w:t>Shore</w:t>
      </w:r>
      <w:r>
        <w:rPr>
          <w:lang w:val="en-US" w:eastAsia="zh-CN"/>
        </w:rPr>
        <w:t>-</w:t>
      </w:r>
      <w:r>
        <w:rPr>
          <w:rFonts w:hint="eastAsia"/>
          <w:lang w:val="en-US" w:eastAsia="zh-CN"/>
        </w:rPr>
        <w:t xml:space="preserve">based data </w:t>
      </w:r>
      <w:r>
        <w:rPr>
          <w:lang w:val="en-US" w:eastAsia="zh-CN"/>
        </w:rPr>
        <w:t>modification</w:t>
      </w:r>
      <w:r>
        <w:rPr>
          <w:rFonts w:hint="eastAsia"/>
          <w:lang w:val="en-US" w:eastAsia="zh-CN"/>
        </w:rPr>
        <w:t xml:space="preserve"> function</w:t>
      </w:r>
      <w:bookmarkEnd w:id="226"/>
      <w:bookmarkEnd w:id="227"/>
      <w:bookmarkEnd w:id="228"/>
      <w:bookmarkEnd w:id="229"/>
    </w:p>
    <w:p w14:paraId="3B2B5FF2" w14:textId="77777777" w:rsidR="006C1FF6" w:rsidRDefault="006C1FF6">
      <w:pPr>
        <w:pStyle w:val="Heading2separationline"/>
        <w:rPr>
          <w:rFonts w:eastAsia="SimSun"/>
          <w:lang w:val="en-US" w:eastAsia="zh-CN"/>
        </w:rPr>
      </w:pPr>
    </w:p>
    <w:p w14:paraId="3B2B5FF3" w14:textId="77777777" w:rsidR="006C1FF6" w:rsidRDefault="009106D4">
      <w:pPr>
        <w:pStyle w:val="BodyText"/>
        <w:suppressAutoHyphens/>
        <w:rPr>
          <w:rFonts w:ascii="Calibri" w:eastAsia="Calibri" w:hAnsi="Calibri" w:cs="Times New Roman"/>
          <w:lang w:val="en-US" w:eastAsia="zh-CN"/>
        </w:rPr>
      </w:pPr>
      <w:bookmarkStart w:id="230" w:name="_Toc28766"/>
      <w:r>
        <w:rPr>
          <w:rFonts w:ascii="Calibri" w:eastAsia="Calibri" w:hAnsi="Calibri" w:cs="Times New Roman" w:hint="eastAsia"/>
          <w:lang w:val="en-US" w:eastAsia="zh-CN"/>
        </w:rPr>
        <w:t xml:space="preserve">By matching with the relevant information </w:t>
      </w:r>
      <w:r>
        <w:rPr>
          <w:rFonts w:ascii="Calibri" w:eastAsia="Calibri" w:hAnsi="Calibri" w:cs="Times New Roman"/>
          <w:lang w:val="en-US" w:eastAsia="zh-CN"/>
        </w:rPr>
        <w:t xml:space="preserve">according to the official </w:t>
      </w:r>
      <w:r>
        <w:rPr>
          <w:rFonts w:ascii="Calibri" w:eastAsia="Calibri" w:hAnsi="Calibri" w:cs="Times New Roman" w:hint="eastAsia"/>
          <w:lang w:val="en-US" w:eastAsia="zh-CN"/>
        </w:rPr>
        <w:t>database, the shore</w:t>
      </w:r>
      <w:r>
        <w:rPr>
          <w:rFonts w:ascii="Calibri" w:eastAsia="Calibri" w:hAnsi="Calibri" w:cs="Times New Roman"/>
          <w:lang w:val="en-US" w:eastAsia="zh-CN"/>
        </w:rPr>
        <w:t>-</w:t>
      </w:r>
      <w:r>
        <w:rPr>
          <w:rFonts w:ascii="Calibri" w:eastAsia="Calibri" w:hAnsi="Calibri" w:cs="Times New Roman" w:hint="eastAsia"/>
          <w:lang w:val="en-US" w:eastAsia="zh-CN"/>
        </w:rPr>
        <w:t>base</w:t>
      </w:r>
      <w:r>
        <w:rPr>
          <w:rFonts w:ascii="Calibri" w:eastAsia="Calibri" w:hAnsi="Calibri" w:cs="Times New Roman"/>
          <w:lang w:val="en-US" w:eastAsia="zh-CN"/>
        </w:rPr>
        <w:t>d</w:t>
      </w:r>
      <w:r>
        <w:rPr>
          <w:rFonts w:ascii="Calibri" w:eastAsia="Calibri" w:hAnsi="Calibri" w:cs="Times New Roman" w:hint="eastAsia"/>
          <w:lang w:val="en-US" w:eastAsia="zh-CN"/>
        </w:rPr>
        <w:t xml:space="preserve"> </w:t>
      </w:r>
      <w:r>
        <w:rPr>
          <w:rFonts w:ascii="Calibri" w:eastAsia="Calibri" w:hAnsi="Calibri" w:cs="Times New Roman"/>
          <w:lang w:val="en-US" w:eastAsia="zh-CN"/>
        </w:rPr>
        <w:t>service</w:t>
      </w:r>
      <w:r>
        <w:rPr>
          <w:rFonts w:ascii="Calibri" w:eastAsia="Calibri" w:hAnsi="Calibri" w:cs="Times New Roman" w:hint="eastAsia"/>
          <w:lang w:val="en-US" w:eastAsia="zh-CN"/>
        </w:rPr>
        <w:t xml:space="preserve"> can take corresponding measures to mitigate the effect</w:t>
      </w:r>
      <w:r>
        <w:rPr>
          <w:rFonts w:ascii="Calibri" w:eastAsia="Calibri" w:hAnsi="Calibri" w:cs="Times New Roman"/>
          <w:lang w:val="en-US" w:eastAsia="zh-CN"/>
        </w:rPr>
        <w:t>s</w:t>
      </w:r>
      <w:r>
        <w:rPr>
          <w:rFonts w:ascii="Calibri" w:eastAsia="Calibri" w:hAnsi="Calibri" w:cs="Times New Roman" w:hint="eastAsia"/>
          <w:lang w:val="en-US" w:eastAsia="zh-CN"/>
        </w:rPr>
        <w:t xml:space="preserve"> of the missing fields, information conflicts, and incorrect </w:t>
      </w:r>
      <w:r>
        <w:rPr>
          <w:rFonts w:ascii="Calibri" w:eastAsia="Calibri" w:hAnsi="Calibri" w:cs="Times New Roman"/>
          <w:lang w:val="en-US" w:eastAsia="zh-CN"/>
        </w:rPr>
        <w:t>data</w:t>
      </w:r>
      <w:r>
        <w:rPr>
          <w:rFonts w:ascii="Calibri" w:eastAsia="Calibri" w:hAnsi="Calibri" w:cs="Times New Roman" w:hint="eastAsia"/>
          <w:lang w:val="en-US" w:eastAsia="zh-CN"/>
        </w:rPr>
        <w:t xml:space="preserve"> caused by the incorrect device co</w:t>
      </w:r>
      <w:r>
        <w:rPr>
          <w:rFonts w:ascii="Calibri" w:eastAsia="Calibri" w:hAnsi="Calibri" w:cs="Times New Roman" w:hint="eastAsia"/>
          <w:lang w:val="en-US" w:eastAsia="zh-CN"/>
        </w:rPr>
        <w:t>nfiguration and installation.</w:t>
      </w:r>
    </w:p>
    <w:p w14:paraId="3B2B5FF4" w14:textId="77777777" w:rsidR="006C1FF6" w:rsidRDefault="009106D4">
      <w:pPr>
        <w:pStyle w:val="Bullet1"/>
        <w:suppressAutoHyphens/>
        <w:rPr>
          <w:lang w:val="en-US" w:eastAsia="zh-CN"/>
        </w:rPr>
      </w:pPr>
      <w:bookmarkStart w:id="231" w:name="_Toc29546"/>
      <w:bookmarkStart w:id="232" w:name="_Toc8196"/>
      <w:r>
        <w:rPr>
          <w:rFonts w:ascii="Calibri" w:eastAsia="Calibri" w:hAnsi="Calibri" w:cs="Times New Roman" w:hint="eastAsia"/>
          <w:color w:val="000000"/>
          <w:lang w:val="en-US" w:eastAsia="zh-CN"/>
        </w:rPr>
        <w:t xml:space="preserve">Identifying the </w:t>
      </w:r>
      <w:r>
        <w:rPr>
          <w:rFonts w:ascii="Calibri" w:eastAsia="Calibri" w:hAnsi="Calibri" w:cs="Times New Roman"/>
          <w:color w:val="000000"/>
          <w:lang w:val="en-US" w:eastAsia="zh-CN"/>
        </w:rPr>
        <w:t xml:space="preserve">incorrect </w:t>
      </w:r>
      <w:r>
        <w:rPr>
          <w:rFonts w:ascii="Calibri" w:eastAsia="Calibri" w:hAnsi="Calibri" w:cs="Times New Roman" w:hint="eastAsia"/>
          <w:color w:val="000000"/>
          <w:lang w:val="en-US" w:eastAsia="zh-CN"/>
        </w:rPr>
        <w:t>messages and fields</w:t>
      </w:r>
      <w:r>
        <w:rPr>
          <w:rFonts w:ascii="Calibri" w:hAnsi="Calibri" w:cs="Times New Roman" w:hint="eastAsia"/>
          <w:color w:val="000000"/>
          <w:lang w:val="en-US" w:eastAsia="zh-CN"/>
        </w:rPr>
        <w:t>;</w:t>
      </w:r>
      <w:bookmarkStart w:id="233" w:name="_Toc13161"/>
      <w:bookmarkEnd w:id="231"/>
      <w:bookmarkEnd w:id="232"/>
    </w:p>
    <w:p w14:paraId="3B2B5FF5" w14:textId="77777777" w:rsidR="006C1FF6" w:rsidRDefault="009106D4">
      <w:pPr>
        <w:pStyle w:val="Bullet1"/>
        <w:suppressAutoHyphens/>
        <w:rPr>
          <w:lang w:val="en-US" w:eastAsia="zh-CN"/>
        </w:rPr>
      </w:pPr>
      <w:bookmarkStart w:id="234" w:name="_Toc20039"/>
      <w:r>
        <w:rPr>
          <w:rFonts w:ascii="Calibri" w:eastAsia="Calibri" w:hAnsi="Calibri" w:cs="Times New Roman"/>
          <w:color w:val="000000"/>
          <w:lang w:val="en-US" w:eastAsia="zh-CN"/>
        </w:rPr>
        <w:t>Providing</w:t>
      </w:r>
      <w:r>
        <w:rPr>
          <w:rFonts w:ascii="Calibri" w:eastAsia="Calibri" w:hAnsi="Calibri" w:cs="Times New Roman" w:hint="eastAsia"/>
          <w:color w:val="000000"/>
          <w:lang w:val="en-US" w:eastAsia="zh-CN"/>
        </w:rPr>
        <w:t xml:space="preserve"> users</w:t>
      </w:r>
      <w:r>
        <w:rPr>
          <w:rFonts w:ascii="Calibri" w:eastAsia="Calibri" w:hAnsi="Calibri" w:cs="Times New Roman"/>
          <w:color w:val="000000"/>
          <w:lang w:val="en-US" w:eastAsia="zh-CN"/>
        </w:rPr>
        <w:t xml:space="preserve"> with t</w:t>
      </w:r>
      <w:r>
        <w:rPr>
          <w:rFonts w:ascii="Calibri" w:eastAsia="Calibri" w:hAnsi="Calibri" w:cs="Times New Roman" w:hint="eastAsia"/>
          <w:color w:val="000000"/>
          <w:lang w:val="en-US" w:eastAsia="zh-CN"/>
        </w:rPr>
        <w:t xml:space="preserve">he modified </w:t>
      </w:r>
      <w:r>
        <w:rPr>
          <w:rFonts w:ascii="Calibri" w:eastAsia="Calibri" w:hAnsi="Calibri" w:cs="Times New Roman"/>
          <w:color w:val="000000"/>
          <w:lang w:val="en-US" w:eastAsia="zh-CN"/>
        </w:rPr>
        <w:t>AIS data and the original messages</w:t>
      </w:r>
      <w:r>
        <w:rPr>
          <w:rFonts w:ascii="Calibri" w:eastAsia="Calibri" w:hAnsi="Calibri" w:cs="Times New Roman" w:hint="eastAsia"/>
          <w:color w:val="000000"/>
          <w:lang w:val="en-US" w:eastAsia="zh-CN"/>
        </w:rPr>
        <w:t xml:space="preserve"> to mitigate th</w:t>
      </w:r>
      <w:r>
        <w:rPr>
          <w:rFonts w:ascii="Calibri" w:eastAsia="Calibri" w:hAnsi="Calibri" w:cs="Times New Roman"/>
          <w:color w:val="000000"/>
          <w:lang w:val="en-US" w:eastAsia="zh-CN"/>
        </w:rPr>
        <w:t>es</w:t>
      </w:r>
      <w:r>
        <w:rPr>
          <w:rFonts w:ascii="Calibri" w:eastAsia="Calibri" w:hAnsi="Calibri" w:cs="Times New Roman" w:hint="eastAsia"/>
          <w:color w:val="000000"/>
          <w:lang w:val="en-US" w:eastAsia="zh-CN"/>
        </w:rPr>
        <w:t>e effects</w:t>
      </w:r>
      <w:r>
        <w:rPr>
          <w:rFonts w:hint="eastAsia"/>
          <w:lang w:val="en-US" w:eastAsia="zh-CN"/>
        </w:rPr>
        <w:t>.</w:t>
      </w:r>
      <w:bookmarkEnd w:id="233"/>
      <w:bookmarkEnd w:id="234"/>
    </w:p>
    <w:p w14:paraId="3B2B5FF6" w14:textId="77777777" w:rsidR="006C1FF6" w:rsidRDefault="009106D4">
      <w:pPr>
        <w:pStyle w:val="Heading2"/>
        <w:numPr>
          <w:ilvl w:val="1"/>
          <w:numId w:val="27"/>
        </w:numPr>
        <w:ind w:left="578" w:hanging="578"/>
        <w:rPr>
          <w:lang w:val="en-US" w:eastAsia="zh-CN"/>
        </w:rPr>
      </w:pPr>
      <w:bookmarkStart w:id="235" w:name="_Toc21662"/>
      <w:bookmarkStart w:id="236" w:name="_Toc23311"/>
      <w:bookmarkStart w:id="237" w:name="_Toc21746"/>
      <w:r>
        <w:rPr>
          <w:rFonts w:hint="eastAsia"/>
          <w:lang w:val="en-US" w:eastAsia="zh-CN"/>
        </w:rPr>
        <w:t>Protocol revision</w:t>
      </w:r>
      <w:bookmarkEnd w:id="230"/>
      <w:bookmarkEnd w:id="235"/>
      <w:bookmarkEnd w:id="236"/>
      <w:bookmarkEnd w:id="237"/>
    </w:p>
    <w:p w14:paraId="3B2B5FF7" w14:textId="77777777" w:rsidR="006C1FF6" w:rsidRDefault="006C1FF6">
      <w:pPr>
        <w:pStyle w:val="Heading2separationline"/>
        <w:rPr>
          <w:rFonts w:eastAsia="SimSun"/>
          <w:lang w:val="en-US" w:eastAsia="zh-CN"/>
        </w:rPr>
      </w:pPr>
    </w:p>
    <w:p w14:paraId="3B2B5FF8" w14:textId="77777777" w:rsidR="006C1FF6" w:rsidRDefault="009106D4">
      <w:pPr>
        <w:pStyle w:val="BodyText"/>
        <w:suppressAutoHyphens/>
        <w:rPr>
          <w:rFonts w:ascii="Calibri" w:eastAsia="Calibri" w:hAnsi="Calibri" w:cs="Times New Roman"/>
          <w:lang w:val="en-US" w:eastAsia="zh-CN"/>
        </w:rPr>
      </w:pPr>
      <w:bookmarkStart w:id="238" w:name="_Toc18857"/>
      <w:r>
        <w:rPr>
          <w:rFonts w:ascii="Calibri" w:eastAsia="Calibri" w:hAnsi="Calibri" w:cs="Times New Roman" w:hint="eastAsia"/>
          <w:lang w:val="en-US" w:eastAsia="zh-CN"/>
        </w:rPr>
        <w:t xml:space="preserve">Due to the </w:t>
      </w:r>
      <w:r>
        <w:rPr>
          <w:rFonts w:ascii="Calibri" w:eastAsia="Calibri" w:hAnsi="Calibri" w:cs="Times New Roman"/>
          <w:lang w:val="en-US" w:eastAsia="zh-CN"/>
        </w:rPr>
        <w:t>complexity</w:t>
      </w:r>
      <w:r>
        <w:rPr>
          <w:rFonts w:ascii="Calibri" w:eastAsia="Calibri" w:hAnsi="Calibri" w:cs="Times New Roman" w:hint="eastAsia"/>
          <w:lang w:val="en-US" w:eastAsia="zh-CN"/>
        </w:rPr>
        <w:t xml:space="preserve"> of VDES protocol and uncertainty of the at</w:t>
      </w:r>
      <w:r>
        <w:rPr>
          <w:rFonts w:ascii="Calibri" w:eastAsia="Calibri" w:hAnsi="Calibri" w:cs="Times New Roman" w:hint="eastAsia"/>
          <w:lang w:val="en-US" w:eastAsia="zh-CN"/>
        </w:rPr>
        <w:t>tack mode, corresponding countermeasures should be taken.</w:t>
      </w:r>
    </w:p>
    <w:p w14:paraId="3B2B5FF9" w14:textId="77777777" w:rsidR="006C1FF6" w:rsidRDefault="009106D4">
      <w:pPr>
        <w:pStyle w:val="Bullet1"/>
        <w:suppressAutoHyphens/>
        <w:rPr>
          <w:rFonts w:ascii="Calibri" w:eastAsia="Calibri" w:hAnsi="Calibri" w:cs="Times New Roman"/>
          <w:color w:val="000000"/>
          <w:lang w:val="en-US" w:eastAsia="zh-CN"/>
        </w:rPr>
      </w:pPr>
      <w:bookmarkStart w:id="239" w:name="_Toc26249"/>
      <w:bookmarkStart w:id="240" w:name="_Toc27542"/>
      <w:r>
        <w:rPr>
          <w:rFonts w:ascii="Calibri" w:eastAsia="Calibri" w:hAnsi="Calibri" w:cs="Times New Roman" w:hint="eastAsia"/>
          <w:color w:val="000000"/>
          <w:lang w:val="en-US" w:eastAsia="zh-CN"/>
        </w:rPr>
        <w:t xml:space="preserve">Taking </w:t>
      </w:r>
      <w:r>
        <w:rPr>
          <w:rFonts w:ascii="Calibri" w:eastAsia="Calibri" w:hAnsi="Calibri" w:cs="Times New Roman"/>
          <w:color w:val="000000"/>
          <w:lang w:val="en-US" w:eastAsia="zh-CN"/>
        </w:rPr>
        <w:t xml:space="preserve">provisional </w:t>
      </w:r>
      <w:r>
        <w:rPr>
          <w:rFonts w:ascii="Calibri" w:eastAsia="Calibri" w:hAnsi="Calibri" w:cs="Times New Roman" w:hint="eastAsia"/>
          <w:color w:val="000000"/>
          <w:lang w:val="en-US" w:eastAsia="zh-CN"/>
        </w:rPr>
        <w:t>measures according to the detected attack</w:t>
      </w:r>
      <w:bookmarkStart w:id="241" w:name="_Toc1432"/>
      <w:bookmarkEnd w:id="239"/>
      <w:bookmarkEnd w:id="240"/>
      <w:r>
        <w:rPr>
          <w:rFonts w:ascii="Calibri" w:hAnsi="Calibri" w:cs="Times New Roman"/>
          <w:color w:val="000000"/>
          <w:lang w:val="en-US" w:eastAsia="zh-CN"/>
        </w:rPr>
        <w:t>;</w:t>
      </w:r>
    </w:p>
    <w:p w14:paraId="3B2B5FFA" w14:textId="77777777" w:rsidR="006C1FF6" w:rsidRDefault="009106D4">
      <w:pPr>
        <w:pStyle w:val="Bullet1"/>
        <w:suppressAutoHyphens/>
        <w:rPr>
          <w:rFonts w:ascii="Calibri" w:eastAsia="Calibri" w:hAnsi="Calibri" w:cs="Times New Roman"/>
          <w:color w:val="000000"/>
          <w:lang w:val="en-US" w:eastAsia="zh-CN"/>
        </w:rPr>
      </w:pPr>
      <w:bookmarkStart w:id="242" w:name="_Toc30024"/>
      <w:r>
        <w:rPr>
          <w:rFonts w:ascii="Calibri" w:eastAsia="Calibri" w:hAnsi="Calibri" w:cs="Times New Roman"/>
          <w:color w:val="000000"/>
          <w:lang w:val="en-US" w:eastAsia="zh-CN"/>
        </w:rPr>
        <w:t>S</w:t>
      </w:r>
      <w:r>
        <w:rPr>
          <w:rFonts w:ascii="Calibri" w:eastAsia="Calibri" w:hAnsi="Calibri" w:cs="Times New Roman" w:hint="eastAsia"/>
          <w:color w:val="000000"/>
          <w:lang w:val="en-US" w:eastAsia="zh-CN"/>
        </w:rPr>
        <w:t>tandard revision</w:t>
      </w:r>
      <w:r>
        <w:rPr>
          <w:rFonts w:ascii="Calibri" w:hAnsi="Calibri" w:cs="Times New Roman" w:hint="eastAsia"/>
          <w:color w:val="000000"/>
          <w:lang w:val="en-US" w:eastAsia="zh-CN"/>
        </w:rPr>
        <w:t>.</w:t>
      </w:r>
      <w:bookmarkEnd w:id="241"/>
      <w:bookmarkEnd w:id="242"/>
    </w:p>
    <w:p w14:paraId="3B2B5FFB" w14:textId="77777777" w:rsidR="006C1FF6" w:rsidRDefault="009106D4">
      <w:pPr>
        <w:pStyle w:val="Heading2"/>
        <w:numPr>
          <w:ilvl w:val="1"/>
          <w:numId w:val="27"/>
        </w:numPr>
        <w:ind w:left="578" w:hanging="578"/>
        <w:rPr>
          <w:rFonts w:eastAsia="SimSun"/>
          <w:lang w:val="en-US" w:eastAsia="zh-CN"/>
        </w:rPr>
      </w:pPr>
      <w:bookmarkStart w:id="243" w:name="_Toc4214"/>
      <w:bookmarkStart w:id="244" w:name="_Toc12125"/>
      <w:bookmarkStart w:id="245" w:name="_Toc24927"/>
      <w:r>
        <w:rPr>
          <w:lang w:val="en-US" w:eastAsia="zh-CN"/>
        </w:rPr>
        <w:t xml:space="preserve">Resource </w:t>
      </w:r>
      <w:r>
        <w:rPr>
          <w:rFonts w:hint="eastAsia"/>
          <w:lang w:val="en-US" w:eastAsia="zh-CN"/>
        </w:rPr>
        <w:t>coordination</w:t>
      </w:r>
      <w:bookmarkEnd w:id="243"/>
      <w:bookmarkEnd w:id="244"/>
      <w:bookmarkEnd w:id="245"/>
    </w:p>
    <w:p w14:paraId="3B2B5FFC" w14:textId="77777777" w:rsidR="006C1FF6" w:rsidRDefault="006C1FF6">
      <w:pPr>
        <w:pStyle w:val="Heading2separationline"/>
        <w:rPr>
          <w:rFonts w:eastAsia="SimSun"/>
          <w:lang w:val="en-US" w:eastAsia="zh-CN"/>
        </w:rPr>
      </w:pPr>
    </w:p>
    <w:p w14:paraId="3B2B5FFD" w14:textId="77777777" w:rsidR="006C1FF6" w:rsidRDefault="009106D4">
      <w:pPr>
        <w:suppressAutoHyphens/>
        <w:spacing w:after="120"/>
        <w:jc w:val="both"/>
        <w:rPr>
          <w:ins w:id="246" w:author="大壮" w:date="2022-12-07T19:59:00Z"/>
          <w:rFonts w:ascii="Calibri" w:eastAsia="Calibri" w:hAnsi="Calibri" w:cs="Times New Roman"/>
          <w:sz w:val="22"/>
          <w:lang w:val="en-US" w:eastAsia="zh-CN"/>
        </w:rPr>
      </w:pPr>
      <w:ins w:id="247" w:author="大壮" w:date="2022-12-07T19:59:00Z">
        <w:r>
          <w:rPr>
            <w:rFonts w:ascii="Calibri" w:eastAsia="Calibri" w:hAnsi="Calibri" w:cs="Times New Roman" w:hint="eastAsia"/>
            <w:sz w:val="22"/>
            <w:lang w:val="en-US" w:eastAsia="zh-CN"/>
          </w:rPr>
          <w:lastRenderedPageBreak/>
          <w:t>VDE-TER and VDE-SAT share VDE channels</w:t>
        </w:r>
        <w:r>
          <w:rPr>
            <w:rFonts w:ascii="Calibri" w:eastAsia="Calibri" w:hAnsi="Calibri" w:cs="Times New Roman"/>
            <w:sz w:val="22"/>
            <w:lang w:val="en-US" w:eastAsia="zh-CN"/>
          </w:rPr>
          <w:t xml:space="preserve"> and the resources need to be </w:t>
        </w:r>
        <w:r>
          <w:rPr>
            <w:rFonts w:ascii="Calibri" w:eastAsia="Calibri" w:hAnsi="Calibri" w:cs="Times New Roman" w:hint="eastAsia"/>
            <w:sz w:val="22"/>
            <w:lang w:val="en-US" w:eastAsia="zh-CN"/>
          </w:rPr>
          <w:t>coordinat</w:t>
        </w:r>
        <w:r>
          <w:rPr>
            <w:rFonts w:ascii="Calibri" w:eastAsia="Calibri" w:hAnsi="Calibri" w:cs="Times New Roman"/>
            <w:sz w:val="22"/>
            <w:lang w:val="en-US" w:eastAsia="zh-CN"/>
          </w:rPr>
          <w:t xml:space="preserve">ed to avoid </w:t>
        </w:r>
        <w:r>
          <w:rPr>
            <w:rFonts w:ascii="Calibri" w:eastAsia="Calibri" w:hAnsi="Calibri" w:cs="Times New Roman" w:hint="eastAsia"/>
            <w:sz w:val="22"/>
            <w:lang w:val="en-US" w:eastAsia="zh-CN"/>
          </w:rPr>
          <w:t>signaling conflicts</w:t>
        </w:r>
        <w:r>
          <w:rPr>
            <w:rFonts w:ascii="Calibri" w:eastAsia="Calibri" w:hAnsi="Calibri" w:cs="Times New Roman"/>
            <w:sz w:val="22"/>
            <w:lang w:val="en-US" w:eastAsia="zh-CN"/>
          </w:rPr>
          <w:t xml:space="preserve"> and </w:t>
        </w:r>
        <w:r>
          <w:rPr>
            <w:rFonts w:ascii="Calibri" w:eastAsia="Calibri" w:hAnsi="Calibri" w:cs="Times New Roman" w:hint="eastAsia"/>
            <w:sz w:val="22"/>
            <w:lang w:val="en-US" w:eastAsia="zh-CN"/>
          </w:rPr>
          <w:t>improve the reliability and throughput</w:t>
        </w:r>
        <w:r>
          <w:rPr>
            <w:rFonts w:ascii="Calibri" w:eastAsia="Calibri" w:hAnsi="Calibri" w:cs="Times New Roman"/>
            <w:sz w:val="22"/>
            <w:lang w:val="en-US" w:eastAsia="zh-CN"/>
          </w:rPr>
          <w:t xml:space="preserve"> of VDES.</w:t>
        </w:r>
        <w:r>
          <w:rPr>
            <w:rFonts w:ascii="Calibri" w:eastAsia="Calibri" w:hAnsi="Calibri" w:cs="Times New Roman" w:hint="eastAsia"/>
            <w:sz w:val="22"/>
            <w:lang w:val="en-US" w:eastAsia="zh-CN"/>
          </w:rPr>
          <w:t xml:space="preserve"> The corresponding countermeasures should be taken:</w:t>
        </w:r>
      </w:ins>
    </w:p>
    <w:p w14:paraId="3B2B5FFE" w14:textId="77777777" w:rsidR="006C1FF6" w:rsidRDefault="009106D4">
      <w:pPr>
        <w:numPr>
          <w:ilvl w:val="0"/>
          <w:numId w:val="7"/>
        </w:numPr>
        <w:suppressAutoHyphens/>
        <w:spacing w:after="120"/>
        <w:ind w:left="992" w:hanging="425"/>
        <w:rPr>
          <w:ins w:id="248" w:author="大壮" w:date="2022-12-07T19:59:00Z"/>
          <w:rFonts w:ascii="Calibri" w:eastAsia="Calibri" w:hAnsi="Calibri" w:cs="Times New Roman"/>
          <w:color w:val="000000"/>
          <w:sz w:val="22"/>
          <w:lang w:val="en-US" w:eastAsia="zh-CN"/>
        </w:rPr>
      </w:pPr>
      <w:ins w:id="249" w:author="大壮" w:date="2022-12-07T19:59:00Z">
        <w:r>
          <w:rPr>
            <w:rFonts w:ascii="Calibri" w:eastAsia="Calibri" w:hAnsi="Calibri" w:cs="Times New Roman" w:hint="eastAsia"/>
            <w:color w:val="000000"/>
            <w:sz w:val="22"/>
            <w:lang w:val="en-US" w:eastAsia="zh-CN"/>
          </w:rPr>
          <w:t xml:space="preserve">VDES </w:t>
        </w:r>
        <w:r>
          <w:rPr>
            <w:rFonts w:ascii="Calibri" w:eastAsia="Calibri" w:hAnsi="Calibri" w:cs="Times New Roman"/>
            <w:color w:val="000000"/>
            <w:sz w:val="22"/>
            <w:lang w:val="en-US" w:eastAsia="zh-CN"/>
          </w:rPr>
          <w:t xml:space="preserve">channel and slot </w:t>
        </w:r>
        <w:r>
          <w:rPr>
            <w:rFonts w:ascii="Calibri" w:eastAsia="Calibri" w:hAnsi="Calibri" w:cs="Times New Roman" w:hint="eastAsia"/>
            <w:color w:val="000000"/>
            <w:sz w:val="22"/>
            <w:lang w:val="en-US" w:eastAsia="zh-CN"/>
          </w:rPr>
          <w:t>resource coordination</w:t>
        </w:r>
        <w:r>
          <w:rPr>
            <w:rFonts w:ascii="Calibri" w:eastAsia="Calibri" w:hAnsi="Calibri" w:cs="Times New Roman"/>
            <w:color w:val="000000"/>
            <w:sz w:val="22"/>
            <w:lang w:val="en-US" w:eastAsia="zh-CN"/>
          </w:rPr>
          <w:t xml:space="preserve"> </w:t>
        </w:r>
        <w:r>
          <w:rPr>
            <w:rFonts w:ascii="Calibri" w:eastAsia="Calibri" w:hAnsi="Calibri" w:cs="Times New Roman" w:hint="eastAsia"/>
            <w:color w:val="000000"/>
            <w:sz w:val="22"/>
            <w:lang w:val="en-US" w:eastAsia="zh-CN"/>
          </w:rPr>
          <w:t xml:space="preserve">among VDE-TER stations should be </w:t>
        </w:r>
        <w:r>
          <w:rPr>
            <w:rFonts w:ascii="Calibri" w:eastAsia="Calibri" w:hAnsi="Calibri" w:cs="Times New Roman"/>
            <w:color w:val="000000"/>
            <w:sz w:val="22"/>
            <w:lang w:val="en-US" w:eastAsia="zh-CN"/>
          </w:rPr>
          <w:t xml:space="preserve">managed </w:t>
        </w:r>
        <w:r>
          <w:rPr>
            <w:rFonts w:ascii="Calibri" w:eastAsia="Calibri" w:hAnsi="Calibri" w:cs="Times New Roman" w:hint="eastAsia"/>
            <w:color w:val="000000"/>
            <w:sz w:val="22"/>
            <w:lang w:val="en-US" w:eastAsia="zh-CN"/>
          </w:rPr>
          <w:t>by the competent authority;</w:t>
        </w:r>
      </w:ins>
    </w:p>
    <w:p w14:paraId="3B2B5FFF" w14:textId="77777777" w:rsidR="006C1FF6" w:rsidRDefault="009106D4">
      <w:pPr>
        <w:numPr>
          <w:ilvl w:val="0"/>
          <w:numId w:val="7"/>
        </w:numPr>
        <w:suppressAutoHyphens/>
        <w:spacing w:after="120"/>
        <w:ind w:left="992" w:hanging="425"/>
        <w:rPr>
          <w:ins w:id="250" w:author="大壮" w:date="2022-12-07T19:59:00Z"/>
          <w:rFonts w:ascii="Calibri" w:eastAsia="Calibri" w:hAnsi="Calibri" w:cs="Times New Roman"/>
          <w:color w:val="000000"/>
          <w:sz w:val="22"/>
          <w:lang w:val="en-US" w:eastAsia="zh-CN"/>
        </w:rPr>
      </w:pPr>
      <w:ins w:id="251" w:author="大壮" w:date="2022-12-07T19:59:00Z">
        <w:r>
          <w:rPr>
            <w:rFonts w:ascii="Calibri" w:eastAsia="Calibri" w:hAnsi="Calibri" w:cs="Times New Roman" w:hint="eastAsia"/>
            <w:color w:val="000000"/>
            <w:sz w:val="22"/>
            <w:lang w:val="en-US" w:eastAsia="zh-CN"/>
          </w:rPr>
          <w:t xml:space="preserve">VDES resource allocation </w:t>
        </w:r>
      </w:ins>
      <w:ins w:id="252" w:author="大壮" w:date="2022-12-29T10:54:00Z">
        <w:r>
          <w:rPr>
            <w:rFonts w:ascii="Calibri" w:eastAsia="Calibri" w:hAnsi="Calibri" w:cs="Times New Roman" w:hint="eastAsia"/>
            <w:color w:val="000000"/>
            <w:sz w:val="22"/>
            <w:lang w:val="en-US" w:eastAsia="zh-CN"/>
          </w:rPr>
          <w:t>between</w:t>
        </w:r>
      </w:ins>
      <w:ins w:id="253" w:author="大壮" w:date="2022-12-07T19:59:00Z">
        <w:r>
          <w:rPr>
            <w:rFonts w:ascii="Calibri" w:eastAsia="Calibri" w:hAnsi="Calibri" w:cs="Times New Roman" w:hint="eastAsia"/>
            <w:color w:val="000000"/>
            <w:sz w:val="22"/>
            <w:lang w:val="en-US" w:eastAsia="zh-CN"/>
          </w:rPr>
          <w:t xml:space="preserve"> VDE-TER and VDE-SAT should be coordinated by the competent authority </w:t>
        </w:r>
        <w:r>
          <w:rPr>
            <w:rFonts w:ascii="Calibri" w:eastAsia="Calibri" w:hAnsi="Calibri" w:cs="Times New Roman"/>
            <w:color w:val="000000"/>
            <w:sz w:val="22"/>
            <w:lang w:val="en-US" w:eastAsia="zh-CN"/>
          </w:rPr>
          <w:t>within</w:t>
        </w:r>
        <w:r>
          <w:rPr>
            <w:rFonts w:ascii="Calibri" w:eastAsia="Calibri" w:hAnsi="Calibri" w:cs="Times New Roman" w:hint="eastAsia"/>
            <w:color w:val="000000"/>
            <w:sz w:val="22"/>
            <w:lang w:val="en-US" w:eastAsia="zh-CN"/>
          </w:rPr>
          <w:t xml:space="preserve"> one country</w:t>
        </w:r>
        <w:r>
          <w:rPr>
            <w:rFonts w:ascii="Calibri" w:eastAsia="Calibri" w:hAnsi="Calibri" w:cs="Times New Roman"/>
            <w:color w:val="000000"/>
            <w:sz w:val="22"/>
            <w:lang w:val="en-US" w:eastAsia="zh-CN"/>
          </w:rPr>
          <w:t xml:space="preserve"> domain</w:t>
        </w:r>
        <w:r>
          <w:rPr>
            <w:rFonts w:ascii="Calibri" w:eastAsia="Calibri" w:hAnsi="Calibri" w:cs="Times New Roman" w:hint="eastAsia"/>
            <w:color w:val="000000"/>
            <w:sz w:val="22"/>
            <w:lang w:val="en-US" w:eastAsia="zh-CN"/>
          </w:rPr>
          <w:t>;</w:t>
        </w:r>
      </w:ins>
    </w:p>
    <w:p w14:paraId="3B2B6000" w14:textId="77777777" w:rsidR="006C1FF6" w:rsidRDefault="009106D4">
      <w:pPr>
        <w:numPr>
          <w:ilvl w:val="0"/>
          <w:numId w:val="7"/>
        </w:numPr>
        <w:suppressAutoHyphens/>
        <w:spacing w:after="120"/>
        <w:ind w:left="992" w:hanging="425"/>
        <w:rPr>
          <w:ins w:id="254" w:author="大壮" w:date="2022-12-07T19:59:00Z"/>
          <w:rFonts w:ascii="Calibri" w:eastAsia="Calibri" w:hAnsi="Calibri" w:cs="Times New Roman"/>
          <w:color w:val="000000"/>
          <w:sz w:val="22"/>
          <w:lang w:val="en-US" w:eastAsia="zh-CN"/>
        </w:rPr>
      </w:pPr>
      <w:ins w:id="255" w:author="大壮" w:date="2022-12-07T19:59:00Z">
        <w:r>
          <w:rPr>
            <w:rFonts w:ascii="Calibri" w:eastAsia="Calibri" w:hAnsi="Calibri" w:cs="Times New Roman" w:hint="eastAsia"/>
            <w:color w:val="000000"/>
            <w:sz w:val="22"/>
            <w:lang w:val="en-US" w:eastAsia="zh-CN"/>
          </w:rPr>
          <w:t xml:space="preserve">Resource coordination should be performed </w:t>
        </w:r>
        <w:r>
          <w:rPr>
            <w:rFonts w:ascii="Calibri" w:eastAsia="Calibri" w:hAnsi="Calibri" w:cs="Times New Roman"/>
            <w:color w:val="000000"/>
            <w:sz w:val="22"/>
            <w:lang w:val="en-US" w:eastAsia="zh-CN"/>
          </w:rPr>
          <w:t>among</w:t>
        </w:r>
        <w:r>
          <w:rPr>
            <w:rFonts w:ascii="Calibri" w:eastAsia="Calibri" w:hAnsi="Calibri" w:cs="Times New Roman" w:hint="eastAsia"/>
            <w:color w:val="000000"/>
            <w:sz w:val="22"/>
            <w:lang w:val="en-US" w:eastAsia="zh-CN"/>
          </w:rPr>
          <w:t xml:space="preserve"> satellite </w:t>
        </w:r>
        <w:r>
          <w:rPr>
            <w:rFonts w:ascii="Calibri" w:eastAsia="Calibri" w:hAnsi="Calibri" w:cs="Times New Roman"/>
            <w:color w:val="000000"/>
            <w:sz w:val="22"/>
            <w:lang w:val="en-US" w:eastAsia="zh-CN"/>
          </w:rPr>
          <w:t>service providers</w:t>
        </w:r>
        <w:r>
          <w:rPr>
            <w:rFonts w:ascii="Calibri" w:eastAsia="Calibri" w:hAnsi="Calibri" w:cs="Times New Roman" w:hint="eastAsia"/>
            <w:color w:val="000000"/>
            <w:sz w:val="22"/>
            <w:lang w:val="en-US" w:eastAsia="zh-CN"/>
          </w:rPr>
          <w:t>.</w:t>
        </w:r>
      </w:ins>
    </w:p>
    <w:p w14:paraId="3B2B6001" w14:textId="77777777" w:rsidR="006C1FF6" w:rsidRDefault="009106D4">
      <w:pPr>
        <w:pStyle w:val="Heading2"/>
        <w:numPr>
          <w:ilvl w:val="1"/>
          <w:numId w:val="27"/>
        </w:numPr>
        <w:ind w:left="578" w:hanging="578"/>
        <w:rPr>
          <w:lang w:val="en-US" w:eastAsia="zh-CN"/>
        </w:rPr>
      </w:pPr>
      <w:bookmarkStart w:id="256" w:name="_Toc31324"/>
      <w:bookmarkStart w:id="257" w:name="_Toc3582"/>
      <w:bookmarkStart w:id="258" w:name="_Toc11591"/>
      <w:r>
        <w:rPr>
          <w:rFonts w:hint="eastAsia"/>
          <w:lang w:val="en-US" w:eastAsia="zh-CN"/>
        </w:rPr>
        <w:t>Ship terminal</w:t>
      </w:r>
      <w:bookmarkEnd w:id="238"/>
      <w:bookmarkEnd w:id="256"/>
      <w:bookmarkEnd w:id="257"/>
      <w:bookmarkEnd w:id="258"/>
    </w:p>
    <w:p w14:paraId="3B2B6002" w14:textId="77777777" w:rsidR="006C1FF6" w:rsidRDefault="006C1FF6">
      <w:pPr>
        <w:pStyle w:val="Heading2separationline"/>
        <w:rPr>
          <w:rFonts w:eastAsia="SimSun"/>
          <w:lang w:val="en-US" w:eastAsia="zh-CN"/>
        </w:rPr>
      </w:pPr>
    </w:p>
    <w:p w14:paraId="3B2B6003" w14:textId="77777777" w:rsidR="006C1FF6" w:rsidRDefault="009106D4">
      <w:pPr>
        <w:pStyle w:val="BodyText"/>
        <w:suppressAutoHyphens/>
        <w:rPr>
          <w:rFonts w:ascii="Calibri" w:eastAsia="Calibri" w:hAnsi="Calibri" w:cs="Times New Roman"/>
          <w:lang w:val="en-US" w:eastAsia="zh-CN"/>
        </w:rPr>
      </w:pPr>
      <w:bookmarkStart w:id="259" w:name="_Toc28393"/>
      <w:r>
        <w:rPr>
          <w:rFonts w:ascii="Calibri" w:eastAsia="Calibri" w:hAnsi="Calibri" w:cs="Times New Roman" w:hint="eastAsia"/>
          <w:lang w:val="en-US" w:eastAsia="zh-CN"/>
        </w:rPr>
        <w:t>Besides the internal integrity monitoring function,</w:t>
      </w:r>
      <w:r>
        <w:rPr>
          <w:rFonts w:ascii="Calibri" w:eastAsia="Calibri" w:hAnsi="Calibri" w:cs="Times New Roman"/>
          <w:lang w:val="en-US" w:eastAsia="zh-CN"/>
        </w:rPr>
        <w:t xml:space="preserve"> </w:t>
      </w:r>
      <w:r>
        <w:rPr>
          <w:rFonts w:ascii="Calibri" w:eastAsia="Calibri" w:hAnsi="Calibri" w:cs="Times New Roman" w:hint="eastAsia"/>
          <w:lang w:val="en-US" w:eastAsia="zh-CN"/>
        </w:rPr>
        <w:t xml:space="preserve">the ship terminal </w:t>
      </w:r>
      <w:r>
        <w:rPr>
          <w:rFonts w:ascii="Calibri" w:eastAsia="Calibri" w:hAnsi="Calibri" w:cs="Times New Roman"/>
          <w:lang w:val="en-US" w:eastAsia="zh-CN"/>
        </w:rPr>
        <w:t>should</w:t>
      </w:r>
      <w:r>
        <w:rPr>
          <w:rFonts w:ascii="Calibri" w:eastAsia="Calibri" w:hAnsi="Calibri" w:cs="Times New Roman" w:hint="eastAsia"/>
          <w:lang w:val="en-US" w:eastAsia="zh-CN"/>
        </w:rPr>
        <w:t xml:space="preserve"> </w:t>
      </w:r>
      <w:r>
        <w:rPr>
          <w:rFonts w:ascii="Calibri" w:eastAsia="Calibri" w:hAnsi="Calibri" w:cs="Times New Roman"/>
          <w:lang w:val="en-US" w:eastAsia="zh-CN"/>
        </w:rPr>
        <w:t>have ability to</w:t>
      </w:r>
      <w:r>
        <w:rPr>
          <w:rFonts w:ascii="Calibri" w:eastAsia="Calibri" w:hAnsi="Calibri" w:cs="Times New Roman" w:hint="eastAsia"/>
          <w:lang w:val="en-US" w:eastAsia="zh-CN"/>
        </w:rPr>
        <w:t xml:space="preserve"> </w:t>
      </w:r>
      <w:r>
        <w:rPr>
          <w:rFonts w:ascii="Calibri" w:eastAsia="Calibri" w:hAnsi="Calibri" w:cs="Times New Roman"/>
          <w:lang w:val="en-US" w:eastAsia="zh-CN"/>
        </w:rPr>
        <w:t xml:space="preserve">identify </w:t>
      </w:r>
      <w:r>
        <w:rPr>
          <w:rFonts w:ascii="Calibri" w:eastAsia="Calibri" w:hAnsi="Calibri" w:cs="Times New Roman" w:hint="eastAsia"/>
          <w:lang w:val="en-US" w:eastAsia="zh-CN"/>
        </w:rPr>
        <w:t>the</w:t>
      </w:r>
      <w:r>
        <w:rPr>
          <w:rFonts w:ascii="Calibri" w:eastAsia="Calibri" w:hAnsi="Calibri" w:cs="Times New Roman"/>
          <w:lang w:val="en-US" w:eastAsia="zh-CN"/>
        </w:rPr>
        <w:t xml:space="preserve"> obvious anomalies</w:t>
      </w:r>
      <w:r>
        <w:rPr>
          <w:rFonts w:ascii="Calibri" w:eastAsia="Calibri" w:hAnsi="Calibri" w:cs="Times New Roman" w:hint="eastAsia"/>
          <w:lang w:val="en-US" w:eastAsia="zh-CN"/>
        </w:rPr>
        <w:t xml:space="preserve"> and filter</w:t>
      </w:r>
      <w:r>
        <w:rPr>
          <w:rFonts w:ascii="Calibri" w:eastAsia="Calibri" w:hAnsi="Calibri" w:cs="Times New Roman"/>
          <w:lang w:val="en-US" w:eastAsia="zh-CN"/>
        </w:rPr>
        <w:t xml:space="preserve"> </w:t>
      </w:r>
      <w:r>
        <w:rPr>
          <w:rFonts w:ascii="Calibri" w:eastAsia="Calibri" w:hAnsi="Calibri" w:cs="Times New Roman" w:hint="eastAsia"/>
          <w:lang w:val="en-US" w:eastAsia="zh-CN"/>
        </w:rPr>
        <w:t xml:space="preserve">data to mitigate the </w:t>
      </w:r>
      <w:r>
        <w:rPr>
          <w:rFonts w:ascii="Calibri" w:eastAsia="Calibri" w:hAnsi="Calibri" w:cs="Times New Roman"/>
          <w:lang w:val="en-US" w:eastAsia="zh-CN"/>
        </w:rPr>
        <w:t>confusion</w:t>
      </w:r>
      <w:r>
        <w:rPr>
          <w:rFonts w:ascii="Calibri" w:eastAsia="Calibri" w:hAnsi="Calibri" w:cs="Times New Roman" w:hint="eastAsia"/>
          <w:lang w:val="en-US" w:eastAsia="zh-CN"/>
        </w:rPr>
        <w:t xml:space="preserve"> </w:t>
      </w:r>
      <w:r>
        <w:rPr>
          <w:rFonts w:ascii="Calibri" w:eastAsia="Calibri" w:hAnsi="Calibri" w:cs="Times New Roman"/>
          <w:lang w:val="en-US" w:eastAsia="zh-CN"/>
        </w:rPr>
        <w:t>to seafarers</w:t>
      </w:r>
      <w:r>
        <w:rPr>
          <w:rFonts w:ascii="Calibri" w:eastAsia="Calibri" w:hAnsi="Calibri" w:cs="Times New Roman" w:hint="eastAsia"/>
          <w:lang w:val="en-US" w:eastAsia="zh-CN"/>
        </w:rPr>
        <w:t>.</w:t>
      </w:r>
    </w:p>
    <w:p w14:paraId="3B2B6004" w14:textId="77777777" w:rsidR="006C1FF6" w:rsidRDefault="009106D4">
      <w:pPr>
        <w:pStyle w:val="Bullet1"/>
        <w:suppressAutoHyphens/>
        <w:ind w:left="709" w:hanging="142"/>
        <w:rPr>
          <w:rFonts w:ascii="Calibri" w:eastAsia="Calibri" w:hAnsi="Calibri" w:cs="Times New Roman"/>
          <w:color w:val="000000"/>
          <w:lang w:val="en-US" w:eastAsia="zh-CN"/>
        </w:rPr>
      </w:pPr>
      <w:bookmarkStart w:id="260" w:name="_Toc26603"/>
      <w:bookmarkStart w:id="261" w:name="_Toc29519"/>
      <w:r>
        <w:rPr>
          <w:rFonts w:ascii="Calibri" w:eastAsia="Times New Roman" w:hAnsi="Calibri" w:cs="Times New Roman"/>
          <w:szCs w:val="20"/>
          <w:lang w:val="en-US" w:eastAsia="zh-CN"/>
        </w:rPr>
        <w:t>BIIT</w:t>
      </w:r>
      <w:r>
        <w:rPr>
          <w:rFonts w:ascii="Calibri" w:eastAsia="Calibri" w:hAnsi="Calibri" w:cs="Times New Roman"/>
          <w:color w:val="000000"/>
          <w:lang w:val="en-US" w:eastAsia="zh-CN"/>
        </w:rPr>
        <w:t xml:space="preserve">: </w:t>
      </w:r>
      <w:r>
        <w:rPr>
          <w:rFonts w:ascii="Calibri" w:eastAsia="Times New Roman" w:hAnsi="Calibri" w:cs="Times New Roman"/>
          <w:szCs w:val="20"/>
          <w:lang w:val="en-US" w:eastAsia="zh-CN"/>
        </w:rPr>
        <w:t xml:space="preserve">It is recommended to </w:t>
      </w:r>
      <w:r>
        <w:rPr>
          <w:rFonts w:ascii="Calibri" w:eastAsia="Times New Roman" w:hAnsi="Calibri" w:cs="Times New Roman"/>
          <w:szCs w:val="20"/>
          <w:lang w:val="en-US" w:eastAsia="zh-CN"/>
        </w:rPr>
        <w:t>supplement comprehensive integrity requirements for equipment BIIT;</w:t>
      </w:r>
      <w:bookmarkStart w:id="262" w:name="_Toc9010"/>
      <w:bookmarkEnd w:id="260"/>
      <w:bookmarkEnd w:id="261"/>
    </w:p>
    <w:p w14:paraId="3B2B6005" w14:textId="77777777" w:rsidR="006C1FF6" w:rsidRDefault="009106D4">
      <w:pPr>
        <w:pStyle w:val="Bullet1"/>
        <w:suppressAutoHyphens/>
        <w:ind w:left="709" w:hanging="142"/>
        <w:rPr>
          <w:rFonts w:ascii="Calibri" w:eastAsia="Calibri" w:hAnsi="Calibri" w:cs="Times New Roman"/>
          <w:color w:val="000000"/>
          <w:lang w:val="en-US" w:eastAsia="zh-CN"/>
        </w:rPr>
      </w:pPr>
      <w:bookmarkStart w:id="263" w:name="_Toc1877"/>
      <w:r>
        <w:rPr>
          <w:rFonts w:ascii="Calibri" w:eastAsia="Calibri" w:hAnsi="Calibri" w:cs="Times New Roman" w:hint="eastAsia"/>
          <w:color w:val="000000"/>
          <w:lang w:val="en-US" w:eastAsia="zh-CN"/>
        </w:rPr>
        <w:t>Garbage filter</w:t>
      </w:r>
      <w:r>
        <w:rPr>
          <w:rFonts w:ascii="Calibri" w:eastAsia="Calibri" w:hAnsi="Calibri" w:cs="Times New Roman"/>
          <w:color w:val="000000"/>
          <w:lang w:val="en-US" w:eastAsia="zh-CN"/>
        </w:rPr>
        <w:t xml:space="preserve">: </w:t>
      </w:r>
      <w:r>
        <w:rPr>
          <w:rFonts w:ascii="Calibri" w:eastAsia="Times New Roman" w:hAnsi="Calibri" w:cs="Times New Roman" w:hint="eastAsia"/>
          <w:szCs w:val="20"/>
          <w:lang w:val="en-US" w:eastAsia="zh-CN"/>
        </w:rPr>
        <w:t xml:space="preserve">Filtering some obvious invalid information to avoid or tag </w:t>
      </w:r>
      <w:r>
        <w:rPr>
          <w:rFonts w:ascii="Calibri" w:eastAsia="Times New Roman" w:hAnsi="Calibri" w:cs="Times New Roman"/>
          <w:szCs w:val="20"/>
          <w:lang w:val="en-US" w:eastAsia="zh-CN"/>
        </w:rPr>
        <w:t>these information outputs</w:t>
      </w:r>
      <w:r>
        <w:rPr>
          <w:rFonts w:ascii="Calibri" w:eastAsia="Times New Roman" w:hAnsi="Calibri" w:cs="Times New Roman" w:hint="eastAsia"/>
          <w:szCs w:val="20"/>
          <w:lang w:val="en-US" w:eastAsia="zh-CN"/>
        </w:rPr>
        <w:t xml:space="preserve"> to PI.</w:t>
      </w:r>
      <w:bookmarkEnd w:id="262"/>
      <w:bookmarkEnd w:id="263"/>
    </w:p>
    <w:p w14:paraId="3B2B6006" w14:textId="77777777" w:rsidR="006C1FF6" w:rsidRDefault="009106D4">
      <w:pPr>
        <w:pStyle w:val="Bullet1"/>
        <w:suppressAutoHyphens/>
        <w:ind w:left="709" w:hanging="142"/>
        <w:rPr>
          <w:rFonts w:ascii="Calibri" w:eastAsia="Calibri" w:hAnsi="Calibri" w:cs="Times New Roman"/>
          <w:color w:val="000000"/>
          <w:lang w:val="en-US" w:eastAsia="zh-CN"/>
        </w:rPr>
      </w:pPr>
      <w:r>
        <w:rPr>
          <w:rFonts w:ascii="Calibri" w:eastAsia="Calibri" w:hAnsi="Calibri" w:cs="Times New Roman"/>
          <w:lang w:val="en-US" w:eastAsia="zh-CN"/>
        </w:rPr>
        <w:t xml:space="preserve">Supporting integrity services from shore side: Ship terminal could benefit from </w:t>
      </w:r>
      <w:r>
        <w:rPr>
          <w:rFonts w:ascii="Calibri" w:eastAsia="Calibri" w:hAnsi="Calibri" w:cs="Times New Roman"/>
          <w:lang w:val="en-US" w:eastAsia="zh-CN"/>
        </w:rPr>
        <w:t>encapsulated integrity monitoring services by shore side.</w:t>
      </w:r>
    </w:p>
    <w:p w14:paraId="3B2B6007" w14:textId="77777777" w:rsidR="006C1FF6" w:rsidRDefault="009106D4">
      <w:pPr>
        <w:pStyle w:val="Heading1"/>
        <w:numPr>
          <w:ilvl w:val="0"/>
          <w:numId w:val="27"/>
        </w:numPr>
        <w:suppressAutoHyphens/>
        <w:rPr>
          <w:rFonts w:ascii="Cambria" w:hAnsi="Cambria" w:cs="Times New Roman"/>
          <w:lang w:val="en-US" w:eastAsia="zh-CN"/>
        </w:rPr>
      </w:pPr>
      <w:bookmarkStart w:id="264" w:name="_Toc9420"/>
      <w:bookmarkStart w:id="265" w:name="_Toc14000"/>
      <w:bookmarkStart w:id="266" w:name="_Toc14260"/>
      <w:r>
        <w:rPr>
          <w:rFonts w:ascii="Cambria" w:hAnsi="Cambria" w:cs="Times New Roman" w:hint="eastAsia"/>
          <w:lang w:val="en-US" w:eastAsia="zh-CN"/>
        </w:rPr>
        <w:t>Implementation</w:t>
      </w:r>
      <w:bookmarkEnd w:id="259"/>
      <w:r>
        <w:rPr>
          <w:rFonts w:ascii="Cambria" w:hAnsi="Cambria" w:cs="Times New Roman"/>
          <w:lang w:val="en-US" w:eastAsia="zh-CN"/>
        </w:rPr>
        <w:t xml:space="preserve"> and enforcement</w:t>
      </w:r>
      <w:bookmarkEnd w:id="264"/>
      <w:bookmarkEnd w:id="265"/>
      <w:bookmarkEnd w:id="266"/>
    </w:p>
    <w:p w14:paraId="3B2B6008" w14:textId="77777777" w:rsidR="006C1FF6" w:rsidRDefault="006C1FF6">
      <w:pPr>
        <w:pStyle w:val="Heading1separationline"/>
        <w:rPr>
          <w:lang w:val="en-US" w:eastAsia="zh-CN"/>
        </w:rPr>
      </w:pPr>
    </w:p>
    <w:p w14:paraId="3B2B6009" w14:textId="77777777" w:rsidR="006C1FF6" w:rsidRDefault="009106D4">
      <w:pPr>
        <w:pStyle w:val="Heading2"/>
        <w:numPr>
          <w:ilvl w:val="1"/>
          <w:numId w:val="27"/>
        </w:numPr>
        <w:ind w:left="578" w:hanging="578"/>
        <w:rPr>
          <w:lang w:val="en-US" w:eastAsia="zh-CN"/>
        </w:rPr>
      </w:pPr>
      <w:bookmarkStart w:id="267" w:name="_Toc29861"/>
      <w:bookmarkStart w:id="268" w:name="_Toc28157"/>
      <w:bookmarkStart w:id="269" w:name="_Toc31578"/>
      <w:bookmarkStart w:id="270" w:name="_Toc5136"/>
      <w:r>
        <w:rPr>
          <w:rFonts w:hint="eastAsia"/>
          <w:lang w:val="en-US" w:eastAsia="zh-CN"/>
        </w:rPr>
        <w:t>Risk analysis</w:t>
      </w:r>
      <w:bookmarkEnd w:id="267"/>
      <w:bookmarkEnd w:id="268"/>
      <w:bookmarkEnd w:id="269"/>
      <w:bookmarkEnd w:id="270"/>
    </w:p>
    <w:p w14:paraId="3B2B600A" w14:textId="77777777" w:rsidR="006C1FF6" w:rsidRDefault="006C1FF6">
      <w:pPr>
        <w:pStyle w:val="Heading2separationline"/>
        <w:rPr>
          <w:lang w:val="en-US" w:eastAsia="zh-CN"/>
        </w:rPr>
      </w:pPr>
    </w:p>
    <w:p w14:paraId="3B2B600B" w14:textId="77777777" w:rsidR="006C1FF6" w:rsidRDefault="009106D4">
      <w:pPr>
        <w:pStyle w:val="BodyText"/>
        <w:rPr>
          <w:rFonts w:ascii="Calibri" w:eastAsia="Calibri" w:hAnsi="Calibri" w:cs="Times New Roman"/>
          <w:lang w:val="en-US" w:eastAsia="zh-CN"/>
        </w:rPr>
      </w:pPr>
      <w:r>
        <w:rPr>
          <w:rFonts w:ascii="Calibri" w:eastAsia="Calibri" w:hAnsi="Calibri" w:cs="Times New Roman" w:hint="eastAsia"/>
          <w:lang w:val="en-US" w:eastAsia="zh-CN"/>
        </w:rPr>
        <w:t>Table 1 gives risk assessments of the different vulnerability source</w:t>
      </w:r>
      <w:r>
        <w:rPr>
          <w:rFonts w:ascii="Calibri" w:eastAsia="Calibri" w:hAnsi="Calibri" w:cs="Times New Roman"/>
          <w:lang w:val="en-US" w:eastAsia="zh-CN"/>
        </w:rPr>
        <w:t>s</w:t>
      </w:r>
      <w:r>
        <w:rPr>
          <w:rFonts w:ascii="Calibri" w:eastAsia="Calibri" w:hAnsi="Calibri" w:cs="Times New Roman" w:hint="eastAsia"/>
          <w:lang w:val="en-US" w:eastAsia="zh-CN"/>
        </w:rPr>
        <w:t xml:space="preserve"> in terms of their perceived probability of occurrence, consequences</w:t>
      </w:r>
      <w:r>
        <w:rPr>
          <w:rFonts w:ascii="Calibri" w:eastAsia="Calibri" w:hAnsi="Calibri" w:cs="Times New Roman"/>
          <w:lang w:val="en-US" w:eastAsia="zh-CN"/>
        </w:rPr>
        <w:t>,</w:t>
      </w:r>
      <w:r>
        <w:rPr>
          <w:rFonts w:ascii="Calibri" w:eastAsia="Calibri" w:hAnsi="Calibri" w:cs="Times New Roman" w:hint="eastAsia"/>
          <w:lang w:val="en-US" w:eastAsia="zh-CN"/>
        </w:rPr>
        <w:t xml:space="preserve"> and mitigation difficulty. This risk analysis helps to identify the threats that should be addressed by the authority, particularly those with high probability</w:t>
      </w:r>
      <w:r>
        <w:rPr>
          <w:rFonts w:ascii="Calibri" w:eastAsia="Calibri" w:hAnsi="Calibri" w:cs="Times New Roman"/>
          <w:lang w:val="en-US" w:eastAsia="zh-CN"/>
        </w:rPr>
        <w:t xml:space="preserve"> and</w:t>
      </w:r>
      <w:r>
        <w:rPr>
          <w:rFonts w:ascii="Calibri" w:eastAsia="Calibri" w:hAnsi="Calibri" w:cs="Times New Roman" w:hint="eastAsia"/>
          <w:lang w:val="en-US" w:eastAsia="zh-CN"/>
        </w:rPr>
        <w:t xml:space="preserve"> high consequences.</w:t>
      </w:r>
      <w:r>
        <w:rPr>
          <w:rFonts w:ascii="Calibri" w:eastAsia="Calibri" w:hAnsi="Calibri" w:cs="Times New Roman"/>
          <w:lang w:val="en-US" w:eastAsia="zh-CN"/>
        </w:rPr>
        <w:t xml:space="preserve"> </w:t>
      </w:r>
      <w:bookmarkStart w:id="271" w:name="_Hlk110604913"/>
      <w:r>
        <w:rPr>
          <w:rFonts w:ascii="Calibri" w:eastAsia="Calibri" w:hAnsi="Calibri" w:cs="Times New Roman"/>
          <w:lang w:val="en-US" w:eastAsia="zh-CN"/>
        </w:rPr>
        <w:t>For</w:t>
      </w:r>
      <w:r>
        <w:rPr>
          <w:rFonts w:ascii="Calibri" w:eastAsia="Calibri" w:hAnsi="Calibri" w:cs="Times New Roman"/>
          <w:lang w:val="en-US" w:eastAsia="zh-CN"/>
        </w:rPr>
        <w:t xml:space="preserve"> those issues with high difficult mitigation, the authority should prepare some response plans in advance and take timely reaction.</w:t>
      </w:r>
    </w:p>
    <w:p w14:paraId="3B2B600C" w14:textId="77777777" w:rsidR="006C1FF6" w:rsidRDefault="009106D4">
      <w:pPr>
        <w:pStyle w:val="Tablecaption"/>
        <w:suppressAutoHyphens/>
        <w:rPr>
          <w:rFonts w:eastAsia="Calibri"/>
        </w:rPr>
      </w:pPr>
      <w:bookmarkStart w:id="272" w:name="_Toc10866"/>
      <w:bookmarkStart w:id="273" w:name="_Toc28863"/>
      <w:bookmarkEnd w:id="271"/>
      <w:r>
        <w:rPr>
          <w:rFonts w:eastAsia="Calibri"/>
        </w:rPr>
        <w:t>Risk analysis</w:t>
      </w:r>
      <w:bookmarkEnd w:id="272"/>
      <w:bookmarkEnd w:id="27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4"/>
        <w:gridCol w:w="2254"/>
        <w:gridCol w:w="2254"/>
        <w:gridCol w:w="2254"/>
      </w:tblGrid>
      <w:tr w:rsidR="006C1FF6" w14:paraId="3B2B6011" w14:textId="77777777">
        <w:tc>
          <w:tcPr>
            <w:tcW w:w="2254" w:type="dxa"/>
            <w:vAlign w:val="center"/>
          </w:tcPr>
          <w:p w14:paraId="3B2B600D" w14:textId="77777777" w:rsidR="006C1FF6" w:rsidRDefault="009106D4">
            <w:pPr>
              <w:pStyle w:val="Tableheading"/>
              <w:suppressAutoHyphens/>
              <w:rPr>
                <w:rFonts w:eastAsia="Calibri"/>
              </w:rPr>
            </w:pPr>
            <w:r>
              <w:rPr>
                <w:rFonts w:eastAsia="Calibri"/>
              </w:rPr>
              <w:t>Source</w:t>
            </w:r>
          </w:p>
        </w:tc>
        <w:tc>
          <w:tcPr>
            <w:tcW w:w="2254" w:type="dxa"/>
            <w:vAlign w:val="center"/>
          </w:tcPr>
          <w:p w14:paraId="3B2B600E" w14:textId="77777777" w:rsidR="006C1FF6" w:rsidRDefault="009106D4">
            <w:pPr>
              <w:pStyle w:val="Tableheading"/>
              <w:suppressAutoHyphens/>
              <w:rPr>
                <w:rFonts w:eastAsia="Calibri"/>
              </w:rPr>
            </w:pPr>
            <w:r>
              <w:rPr>
                <w:rFonts w:eastAsia="Calibri" w:hint="eastAsia"/>
              </w:rPr>
              <w:t>P</w:t>
            </w:r>
            <w:r>
              <w:rPr>
                <w:rFonts w:eastAsia="Calibri"/>
              </w:rPr>
              <w:t>robability</w:t>
            </w:r>
          </w:p>
        </w:tc>
        <w:tc>
          <w:tcPr>
            <w:tcW w:w="2254" w:type="dxa"/>
            <w:vAlign w:val="center"/>
          </w:tcPr>
          <w:p w14:paraId="3B2B600F" w14:textId="77777777" w:rsidR="006C1FF6" w:rsidRDefault="009106D4">
            <w:pPr>
              <w:pStyle w:val="Tableheading"/>
              <w:suppressAutoHyphens/>
              <w:rPr>
                <w:rFonts w:eastAsia="Calibri"/>
              </w:rPr>
            </w:pPr>
            <w:r>
              <w:rPr>
                <w:rFonts w:eastAsia="Calibri" w:hint="eastAsia"/>
              </w:rPr>
              <w:t>Consequence</w:t>
            </w:r>
          </w:p>
        </w:tc>
        <w:tc>
          <w:tcPr>
            <w:tcW w:w="2254" w:type="dxa"/>
            <w:vAlign w:val="center"/>
          </w:tcPr>
          <w:p w14:paraId="3B2B6010" w14:textId="77777777" w:rsidR="006C1FF6" w:rsidRDefault="009106D4">
            <w:pPr>
              <w:pStyle w:val="Tableheading"/>
              <w:suppressAutoHyphens/>
              <w:rPr>
                <w:rFonts w:eastAsia="Calibri"/>
              </w:rPr>
            </w:pPr>
            <w:r>
              <w:rPr>
                <w:rFonts w:eastAsia="Calibri" w:hint="eastAsia"/>
              </w:rPr>
              <w:t>Mitigation</w:t>
            </w:r>
            <w:r>
              <w:rPr>
                <w:rFonts w:eastAsia="Calibri"/>
              </w:rPr>
              <w:t xml:space="preserve"> difficulty</w:t>
            </w:r>
          </w:p>
        </w:tc>
      </w:tr>
      <w:tr w:rsidR="006C1FF6" w14:paraId="3B2B6016" w14:textId="77777777">
        <w:tc>
          <w:tcPr>
            <w:tcW w:w="2254" w:type="dxa"/>
            <w:vAlign w:val="center"/>
          </w:tcPr>
          <w:p w14:paraId="3B2B6012" w14:textId="77777777" w:rsidR="006C1FF6" w:rsidRDefault="009106D4">
            <w:pPr>
              <w:pStyle w:val="Tabletext"/>
              <w:suppressAutoHyphens/>
              <w:rPr>
                <w:rFonts w:eastAsia="Calibri"/>
              </w:rPr>
            </w:pPr>
            <w:r>
              <w:rPr>
                <w:rFonts w:eastAsia="Calibri"/>
              </w:rPr>
              <w:t>Unauthorized signaling</w:t>
            </w:r>
          </w:p>
        </w:tc>
        <w:tc>
          <w:tcPr>
            <w:tcW w:w="2254" w:type="dxa"/>
            <w:vAlign w:val="center"/>
          </w:tcPr>
          <w:p w14:paraId="3B2B6013" w14:textId="77777777" w:rsidR="006C1FF6" w:rsidRDefault="009106D4">
            <w:pPr>
              <w:pStyle w:val="Tabletext"/>
              <w:suppressAutoHyphens/>
              <w:rPr>
                <w:rFonts w:eastAsia="Calibri"/>
              </w:rPr>
            </w:pPr>
            <w:r>
              <w:rPr>
                <w:rFonts w:eastAsia="Calibri" w:hint="eastAsia"/>
              </w:rPr>
              <w:t>L</w:t>
            </w:r>
          </w:p>
        </w:tc>
        <w:tc>
          <w:tcPr>
            <w:tcW w:w="2254" w:type="dxa"/>
            <w:vAlign w:val="center"/>
          </w:tcPr>
          <w:p w14:paraId="3B2B6014" w14:textId="77777777" w:rsidR="006C1FF6" w:rsidRDefault="009106D4">
            <w:pPr>
              <w:pStyle w:val="Tabletext"/>
              <w:suppressAutoHyphens/>
              <w:rPr>
                <w:rFonts w:eastAsia="Calibri"/>
              </w:rPr>
            </w:pPr>
            <w:r>
              <w:rPr>
                <w:rFonts w:eastAsia="Calibri"/>
              </w:rPr>
              <w:t>H</w:t>
            </w:r>
          </w:p>
        </w:tc>
        <w:tc>
          <w:tcPr>
            <w:tcW w:w="2254" w:type="dxa"/>
            <w:vAlign w:val="center"/>
          </w:tcPr>
          <w:p w14:paraId="3B2B6015" w14:textId="77777777" w:rsidR="006C1FF6" w:rsidRDefault="009106D4">
            <w:pPr>
              <w:pStyle w:val="Tabletext"/>
              <w:suppressAutoHyphens/>
              <w:rPr>
                <w:rFonts w:eastAsia="Calibri"/>
              </w:rPr>
            </w:pPr>
            <w:r>
              <w:rPr>
                <w:rFonts w:eastAsia="Calibri"/>
              </w:rPr>
              <w:t>M</w:t>
            </w:r>
          </w:p>
        </w:tc>
      </w:tr>
      <w:tr w:rsidR="006C1FF6" w14:paraId="3B2B601B" w14:textId="77777777">
        <w:tc>
          <w:tcPr>
            <w:tcW w:w="2254" w:type="dxa"/>
            <w:vAlign w:val="center"/>
          </w:tcPr>
          <w:p w14:paraId="3B2B6017" w14:textId="77777777" w:rsidR="006C1FF6" w:rsidRDefault="009106D4">
            <w:pPr>
              <w:pStyle w:val="Tabletext"/>
              <w:suppressAutoHyphens/>
              <w:rPr>
                <w:rFonts w:eastAsia="Calibri"/>
              </w:rPr>
            </w:pPr>
            <w:r>
              <w:rPr>
                <w:rFonts w:eastAsia="Calibri" w:hint="eastAsia"/>
              </w:rPr>
              <w:t xml:space="preserve">Sub-standard </w:t>
            </w:r>
            <w:r>
              <w:rPr>
                <w:rFonts w:eastAsia="Calibri" w:hint="eastAsia"/>
              </w:rPr>
              <w:t>devices</w:t>
            </w:r>
          </w:p>
        </w:tc>
        <w:tc>
          <w:tcPr>
            <w:tcW w:w="2254" w:type="dxa"/>
            <w:vAlign w:val="center"/>
          </w:tcPr>
          <w:p w14:paraId="3B2B6018" w14:textId="77777777" w:rsidR="006C1FF6" w:rsidRDefault="009106D4">
            <w:pPr>
              <w:pStyle w:val="Tabletext"/>
              <w:suppressAutoHyphens/>
              <w:rPr>
                <w:rFonts w:eastAsia="Calibri"/>
              </w:rPr>
            </w:pPr>
            <w:r>
              <w:rPr>
                <w:rFonts w:eastAsia="Calibri"/>
              </w:rPr>
              <w:t>M</w:t>
            </w:r>
          </w:p>
        </w:tc>
        <w:tc>
          <w:tcPr>
            <w:tcW w:w="2254" w:type="dxa"/>
            <w:vAlign w:val="center"/>
          </w:tcPr>
          <w:p w14:paraId="3B2B6019" w14:textId="77777777" w:rsidR="006C1FF6" w:rsidRDefault="009106D4">
            <w:pPr>
              <w:pStyle w:val="Tabletext"/>
              <w:suppressAutoHyphens/>
              <w:rPr>
                <w:rFonts w:eastAsia="Calibri"/>
              </w:rPr>
            </w:pPr>
            <w:r>
              <w:rPr>
                <w:rFonts w:eastAsia="Calibri" w:hint="eastAsia"/>
              </w:rPr>
              <w:t>L</w:t>
            </w:r>
          </w:p>
        </w:tc>
        <w:tc>
          <w:tcPr>
            <w:tcW w:w="2254" w:type="dxa"/>
            <w:vAlign w:val="center"/>
          </w:tcPr>
          <w:p w14:paraId="3B2B601A" w14:textId="77777777" w:rsidR="006C1FF6" w:rsidRDefault="009106D4">
            <w:pPr>
              <w:pStyle w:val="Tabletext"/>
              <w:suppressAutoHyphens/>
              <w:rPr>
                <w:rFonts w:eastAsia="Calibri"/>
              </w:rPr>
            </w:pPr>
            <w:r>
              <w:rPr>
                <w:rFonts w:eastAsia="Calibri" w:hint="eastAsia"/>
              </w:rPr>
              <w:t>L</w:t>
            </w:r>
          </w:p>
        </w:tc>
      </w:tr>
      <w:tr w:rsidR="006C1FF6" w14:paraId="3B2B6020" w14:textId="77777777">
        <w:tc>
          <w:tcPr>
            <w:tcW w:w="2254" w:type="dxa"/>
            <w:vAlign w:val="center"/>
          </w:tcPr>
          <w:p w14:paraId="3B2B601C" w14:textId="77777777" w:rsidR="006C1FF6" w:rsidRDefault="009106D4">
            <w:pPr>
              <w:pStyle w:val="Tabletext"/>
              <w:suppressAutoHyphens/>
              <w:rPr>
                <w:rFonts w:eastAsia="Calibri"/>
              </w:rPr>
            </w:pPr>
            <w:r>
              <w:rPr>
                <w:rFonts w:eastAsia="Calibri" w:hint="eastAsia"/>
              </w:rPr>
              <w:t>Incorrect device configuration and installation</w:t>
            </w:r>
          </w:p>
        </w:tc>
        <w:tc>
          <w:tcPr>
            <w:tcW w:w="2254" w:type="dxa"/>
            <w:vAlign w:val="center"/>
          </w:tcPr>
          <w:p w14:paraId="3B2B601D" w14:textId="77777777" w:rsidR="006C1FF6" w:rsidRDefault="009106D4">
            <w:pPr>
              <w:pStyle w:val="Tabletext"/>
              <w:suppressAutoHyphens/>
              <w:rPr>
                <w:rFonts w:eastAsia="Calibri"/>
              </w:rPr>
            </w:pPr>
            <w:r>
              <w:rPr>
                <w:rFonts w:eastAsia="Calibri"/>
              </w:rPr>
              <w:t>M</w:t>
            </w:r>
          </w:p>
        </w:tc>
        <w:tc>
          <w:tcPr>
            <w:tcW w:w="2254" w:type="dxa"/>
            <w:vAlign w:val="center"/>
          </w:tcPr>
          <w:p w14:paraId="3B2B601E" w14:textId="77777777" w:rsidR="006C1FF6" w:rsidRDefault="009106D4">
            <w:pPr>
              <w:pStyle w:val="Tabletext"/>
              <w:suppressAutoHyphens/>
              <w:rPr>
                <w:rFonts w:eastAsia="Calibri"/>
              </w:rPr>
            </w:pPr>
            <w:r>
              <w:rPr>
                <w:rFonts w:eastAsia="Calibri" w:hint="eastAsia"/>
              </w:rPr>
              <w:t>L</w:t>
            </w:r>
          </w:p>
        </w:tc>
        <w:tc>
          <w:tcPr>
            <w:tcW w:w="2254" w:type="dxa"/>
            <w:vAlign w:val="center"/>
          </w:tcPr>
          <w:p w14:paraId="3B2B601F" w14:textId="77777777" w:rsidR="006C1FF6" w:rsidRDefault="009106D4">
            <w:pPr>
              <w:pStyle w:val="Tabletext"/>
              <w:suppressAutoHyphens/>
              <w:rPr>
                <w:rFonts w:eastAsia="Calibri"/>
              </w:rPr>
            </w:pPr>
            <w:r>
              <w:rPr>
                <w:rFonts w:eastAsia="Calibri" w:hint="eastAsia"/>
              </w:rPr>
              <w:t>L</w:t>
            </w:r>
          </w:p>
        </w:tc>
      </w:tr>
      <w:tr w:rsidR="006C1FF6" w14:paraId="3B2B6025" w14:textId="77777777">
        <w:tc>
          <w:tcPr>
            <w:tcW w:w="2254" w:type="dxa"/>
            <w:vAlign w:val="center"/>
          </w:tcPr>
          <w:p w14:paraId="3B2B6021" w14:textId="77777777" w:rsidR="006C1FF6" w:rsidRDefault="009106D4">
            <w:pPr>
              <w:pStyle w:val="Tabletext"/>
              <w:suppressAutoHyphens/>
              <w:rPr>
                <w:rFonts w:eastAsia="Calibri"/>
              </w:rPr>
            </w:pPr>
            <w:r>
              <w:rPr>
                <w:rFonts w:eastAsia="Calibri" w:hint="eastAsia"/>
              </w:rPr>
              <w:t>Unauthorized VDES messages</w:t>
            </w:r>
          </w:p>
        </w:tc>
        <w:tc>
          <w:tcPr>
            <w:tcW w:w="2254" w:type="dxa"/>
            <w:vAlign w:val="center"/>
          </w:tcPr>
          <w:p w14:paraId="3B2B6022" w14:textId="77777777" w:rsidR="006C1FF6" w:rsidRDefault="009106D4">
            <w:pPr>
              <w:pStyle w:val="Tabletext"/>
              <w:suppressAutoHyphens/>
              <w:rPr>
                <w:rFonts w:eastAsia="Calibri"/>
              </w:rPr>
            </w:pPr>
            <w:r>
              <w:rPr>
                <w:rFonts w:eastAsia="Calibri" w:hint="eastAsia"/>
              </w:rPr>
              <w:t>L</w:t>
            </w:r>
          </w:p>
        </w:tc>
        <w:tc>
          <w:tcPr>
            <w:tcW w:w="2254" w:type="dxa"/>
            <w:vAlign w:val="center"/>
          </w:tcPr>
          <w:p w14:paraId="3B2B6023" w14:textId="77777777" w:rsidR="006C1FF6" w:rsidRDefault="009106D4">
            <w:pPr>
              <w:pStyle w:val="Tabletext"/>
              <w:suppressAutoHyphens/>
              <w:rPr>
                <w:rFonts w:eastAsia="SimSun"/>
              </w:rPr>
            </w:pPr>
            <w:r>
              <w:rPr>
                <w:rFonts w:eastAsia="SimSun"/>
              </w:rPr>
              <w:t>L/M</w:t>
            </w:r>
            <w:r>
              <w:rPr>
                <w:rFonts w:eastAsia="SimSun" w:hint="eastAsia"/>
              </w:rPr>
              <w:t>/</w:t>
            </w:r>
            <w:r>
              <w:rPr>
                <w:rFonts w:eastAsia="SimSun"/>
              </w:rPr>
              <w:t>H</w:t>
            </w:r>
            <w:r>
              <w:rPr>
                <w:rFonts w:eastAsia="SimSun"/>
                <w:vertAlign w:val="superscript"/>
              </w:rPr>
              <w:t>a</w:t>
            </w:r>
          </w:p>
        </w:tc>
        <w:tc>
          <w:tcPr>
            <w:tcW w:w="2254" w:type="dxa"/>
            <w:vAlign w:val="center"/>
          </w:tcPr>
          <w:p w14:paraId="3B2B6024" w14:textId="77777777" w:rsidR="006C1FF6" w:rsidRDefault="009106D4">
            <w:pPr>
              <w:pStyle w:val="Tabletext"/>
              <w:suppressAutoHyphens/>
              <w:rPr>
                <w:rFonts w:eastAsia="SimSun"/>
              </w:rPr>
            </w:pPr>
            <w:r>
              <w:rPr>
                <w:rFonts w:eastAsia="SimSun" w:hint="eastAsia"/>
              </w:rPr>
              <w:t>L</w:t>
            </w:r>
          </w:p>
        </w:tc>
      </w:tr>
      <w:tr w:rsidR="006C1FF6" w14:paraId="3B2B602A" w14:textId="77777777">
        <w:tc>
          <w:tcPr>
            <w:tcW w:w="2254" w:type="dxa"/>
            <w:vAlign w:val="center"/>
          </w:tcPr>
          <w:p w14:paraId="3B2B6026" w14:textId="77777777" w:rsidR="006C1FF6" w:rsidRDefault="009106D4">
            <w:pPr>
              <w:pStyle w:val="Tabletext"/>
              <w:suppressAutoHyphens/>
              <w:rPr>
                <w:rFonts w:eastAsia="SimSun"/>
              </w:rPr>
            </w:pPr>
            <w:r>
              <w:rPr>
                <w:rFonts w:eastAsia="SimSun"/>
              </w:rPr>
              <w:t>S</w:t>
            </w:r>
            <w:r>
              <w:rPr>
                <w:rFonts w:eastAsia="SimSun" w:hint="eastAsia"/>
              </w:rPr>
              <w:t>poofing</w:t>
            </w:r>
            <w:r>
              <w:rPr>
                <w:rFonts w:eastAsia="SimSun"/>
              </w:rPr>
              <w:t xml:space="preserve"> messages</w:t>
            </w:r>
          </w:p>
        </w:tc>
        <w:tc>
          <w:tcPr>
            <w:tcW w:w="2254" w:type="dxa"/>
            <w:vAlign w:val="center"/>
          </w:tcPr>
          <w:p w14:paraId="3B2B6027" w14:textId="77777777" w:rsidR="006C1FF6" w:rsidRDefault="009106D4">
            <w:pPr>
              <w:pStyle w:val="Tabletext"/>
              <w:suppressAutoHyphens/>
              <w:rPr>
                <w:rFonts w:eastAsia="SimSun"/>
              </w:rPr>
            </w:pPr>
            <w:r>
              <w:rPr>
                <w:rFonts w:eastAsia="SimSun" w:hint="eastAsia"/>
              </w:rPr>
              <w:t>L</w:t>
            </w:r>
          </w:p>
        </w:tc>
        <w:tc>
          <w:tcPr>
            <w:tcW w:w="2254" w:type="dxa"/>
            <w:vAlign w:val="center"/>
          </w:tcPr>
          <w:p w14:paraId="3B2B6028" w14:textId="77777777" w:rsidR="006C1FF6" w:rsidRDefault="009106D4">
            <w:pPr>
              <w:pStyle w:val="Tabletext"/>
              <w:suppressAutoHyphens/>
              <w:rPr>
                <w:rFonts w:eastAsia="SimSun"/>
              </w:rPr>
            </w:pPr>
            <w:r>
              <w:rPr>
                <w:rFonts w:eastAsia="SimSun"/>
              </w:rPr>
              <w:t>M</w:t>
            </w:r>
          </w:p>
        </w:tc>
        <w:tc>
          <w:tcPr>
            <w:tcW w:w="2254" w:type="dxa"/>
            <w:vAlign w:val="center"/>
          </w:tcPr>
          <w:p w14:paraId="3B2B6029" w14:textId="77777777" w:rsidR="006C1FF6" w:rsidRDefault="009106D4">
            <w:pPr>
              <w:pStyle w:val="Tabletext"/>
              <w:suppressAutoHyphens/>
              <w:rPr>
                <w:rFonts w:eastAsia="SimSun"/>
              </w:rPr>
            </w:pPr>
            <w:r>
              <w:rPr>
                <w:rFonts w:eastAsia="SimSun"/>
              </w:rPr>
              <w:t>H</w:t>
            </w:r>
          </w:p>
        </w:tc>
      </w:tr>
      <w:tr w:rsidR="006C1FF6" w14:paraId="3B2B602F" w14:textId="77777777">
        <w:tc>
          <w:tcPr>
            <w:tcW w:w="2254" w:type="dxa"/>
            <w:vAlign w:val="center"/>
          </w:tcPr>
          <w:p w14:paraId="3B2B602B" w14:textId="77777777" w:rsidR="006C1FF6" w:rsidRDefault="009106D4">
            <w:pPr>
              <w:pStyle w:val="Tabletext"/>
              <w:suppressAutoHyphens/>
              <w:rPr>
                <w:rFonts w:eastAsia="SimSun"/>
              </w:rPr>
            </w:pPr>
            <w:r>
              <w:rPr>
                <w:rFonts w:eastAsia="SimSun" w:hint="eastAsia"/>
              </w:rPr>
              <w:t>DOS attack</w:t>
            </w:r>
          </w:p>
        </w:tc>
        <w:tc>
          <w:tcPr>
            <w:tcW w:w="2254" w:type="dxa"/>
            <w:vAlign w:val="center"/>
          </w:tcPr>
          <w:p w14:paraId="3B2B602C" w14:textId="77777777" w:rsidR="006C1FF6" w:rsidRDefault="009106D4">
            <w:pPr>
              <w:pStyle w:val="Tabletext"/>
              <w:suppressAutoHyphens/>
              <w:rPr>
                <w:rFonts w:eastAsia="SimSun"/>
              </w:rPr>
            </w:pPr>
            <w:r>
              <w:rPr>
                <w:rFonts w:eastAsia="SimSun" w:hint="eastAsia"/>
              </w:rPr>
              <w:t>L</w:t>
            </w:r>
          </w:p>
        </w:tc>
        <w:tc>
          <w:tcPr>
            <w:tcW w:w="2254" w:type="dxa"/>
            <w:vAlign w:val="center"/>
          </w:tcPr>
          <w:p w14:paraId="3B2B602D" w14:textId="77777777" w:rsidR="006C1FF6" w:rsidRDefault="009106D4">
            <w:pPr>
              <w:pStyle w:val="Tabletext"/>
              <w:suppressAutoHyphens/>
              <w:rPr>
                <w:rFonts w:eastAsia="SimSun"/>
              </w:rPr>
            </w:pPr>
            <w:r>
              <w:rPr>
                <w:rFonts w:eastAsia="SimSun"/>
              </w:rPr>
              <w:t>H</w:t>
            </w:r>
          </w:p>
        </w:tc>
        <w:tc>
          <w:tcPr>
            <w:tcW w:w="2254" w:type="dxa"/>
            <w:vAlign w:val="center"/>
          </w:tcPr>
          <w:p w14:paraId="3B2B602E" w14:textId="77777777" w:rsidR="006C1FF6" w:rsidRDefault="009106D4">
            <w:pPr>
              <w:pStyle w:val="Tabletext"/>
              <w:suppressAutoHyphens/>
              <w:rPr>
                <w:rFonts w:eastAsia="SimSun"/>
              </w:rPr>
            </w:pPr>
            <w:r>
              <w:rPr>
                <w:rFonts w:eastAsia="SimSun"/>
              </w:rPr>
              <w:t>H</w:t>
            </w:r>
          </w:p>
        </w:tc>
      </w:tr>
      <w:tr w:rsidR="006C1FF6" w14:paraId="3B2B6034" w14:textId="77777777">
        <w:tc>
          <w:tcPr>
            <w:tcW w:w="2254" w:type="dxa"/>
            <w:vAlign w:val="center"/>
          </w:tcPr>
          <w:p w14:paraId="3B2B6030" w14:textId="77777777" w:rsidR="006C1FF6" w:rsidRDefault="009106D4">
            <w:pPr>
              <w:pStyle w:val="Tabletext"/>
              <w:suppressAutoHyphens/>
              <w:rPr>
                <w:rFonts w:eastAsia="SimSun"/>
              </w:rPr>
            </w:pPr>
            <w:r>
              <w:rPr>
                <w:rFonts w:eastAsia="SimSun" w:hint="eastAsia"/>
              </w:rPr>
              <w:t xml:space="preserve">Protocol </w:t>
            </w:r>
            <w:r>
              <w:rPr>
                <w:rFonts w:eastAsia="SimSun"/>
              </w:rPr>
              <w:t>a</w:t>
            </w:r>
            <w:r>
              <w:rPr>
                <w:rFonts w:eastAsia="SimSun" w:hint="eastAsia"/>
              </w:rPr>
              <w:t>ttack</w:t>
            </w:r>
          </w:p>
        </w:tc>
        <w:tc>
          <w:tcPr>
            <w:tcW w:w="2254" w:type="dxa"/>
            <w:vAlign w:val="center"/>
          </w:tcPr>
          <w:p w14:paraId="3B2B6031" w14:textId="77777777" w:rsidR="006C1FF6" w:rsidRDefault="009106D4">
            <w:pPr>
              <w:pStyle w:val="Tabletext"/>
              <w:suppressAutoHyphens/>
              <w:rPr>
                <w:rFonts w:eastAsia="SimSun"/>
              </w:rPr>
            </w:pPr>
            <w:r>
              <w:rPr>
                <w:rFonts w:eastAsia="SimSun" w:hint="eastAsia"/>
              </w:rPr>
              <w:t>L</w:t>
            </w:r>
          </w:p>
        </w:tc>
        <w:tc>
          <w:tcPr>
            <w:tcW w:w="2254" w:type="dxa"/>
            <w:vAlign w:val="center"/>
          </w:tcPr>
          <w:p w14:paraId="3B2B6032" w14:textId="77777777" w:rsidR="006C1FF6" w:rsidRDefault="009106D4">
            <w:pPr>
              <w:pStyle w:val="Tabletext"/>
              <w:suppressAutoHyphens/>
              <w:rPr>
                <w:rFonts w:eastAsia="SimSun"/>
              </w:rPr>
            </w:pPr>
            <w:r>
              <w:rPr>
                <w:rFonts w:eastAsia="SimSun"/>
              </w:rPr>
              <w:t>H</w:t>
            </w:r>
          </w:p>
        </w:tc>
        <w:tc>
          <w:tcPr>
            <w:tcW w:w="2254" w:type="dxa"/>
            <w:vAlign w:val="center"/>
          </w:tcPr>
          <w:p w14:paraId="3B2B6033" w14:textId="77777777" w:rsidR="006C1FF6" w:rsidRDefault="009106D4">
            <w:pPr>
              <w:pStyle w:val="Tabletext"/>
              <w:suppressAutoHyphens/>
              <w:rPr>
                <w:rFonts w:eastAsia="SimSun"/>
              </w:rPr>
            </w:pPr>
            <w:r>
              <w:rPr>
                <w:rFonts w:eastAsia="SimSun"/>
              </w:rPr>
              <w:t>L/M</w:t>
            </w:r>
            <w:r>
              <w:rPr>
                <w:rFonts w:eastAsia="SimSun" w:hint="eastAsia"/>
              </w:rPr>
              <w:t>/</w:t>
            </w:r>
            <w:r>
              <w:rPr>
                <w:rFonts w:eastAsia="SimSun"/>
              </w:rPr>
              <w:t>H</w:t>
            </w:r>
            <w:r>
              <w:rPr>
                <w:rFonts w:eastAsia="SimSun" w:hint="eastAsia"/>
                <w:vertAlign w:val="superscript"/>
              </w:rPr>
              <w:t>b</w:t>
            </w:r>
          </w:p>
        </w:tc>
      </w:tr>
      <w:tr w:rsidR="006C1FF6" w14:paraId="3B2B6039" w14:textId="77777777">
        <w:tc>
          <w:tcPr>
            <w:tcW w:w="2254" w:type="dxa"/>
            <w:vAlign w:val="center"/>
          </w:tcPr>
          <w:p w14:paraId="3B2B6035" w14:textId="77777777" w:rsidR="006C1FF6" w:rsidRDefault="009106D4">
            <w:pPr>
              <w:pStyle w:val="Tabletext"/>
              <w:suppressAutoHyphens/>
              <w:rPr>
                <w:rFonts w:eastAsia="SimSun"/>
              </w:rPr>
            </w:pPr>
            <w:r>
              <w:rPr>
                <w:rFonts w:eastAsia="SimSun" w:hint="eastAsia"/>
              </w:rPr>
              <w:t>Radio interfere</w:t>
            </w:r>
            <w:r>
              <w:rPr>
                <w:rFonts w:eastAsia="SimSun"/>
              </w:rPr>
              <w:t>nce</w:t>
            </w:r>
          </w:p>
        </w:tc>
        <w:tc>
          <w:tcPr>
            <w:tcW w:w="2254" w:type="dxa"/>
            <w:vAlign w:val="center"/>
          </w:tcPr>
          <w:p w14:paraId="3B2B6036" w14:textId="77777777" w:rsidR="006C1FF6" w:rsidRDefault="009106D4">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3B2B6037" w14:textId="77777777" w:rsidR="006C1FF6" w:rsidRDefault="009106D4">
            <w:pPr>
              <w:pStyle w:val="Tabletext"/>
              <w:suppressAutoHyphens/>
              <w:rPr>
                <w:rFonts w:eastAsia="SimSun"/>
                <w:lang w:val="en-US" w:eastAsia="zh-CN"/>
              </w:rPr>
            </w:pPr>
            <w:r>
              <w:rPr>
                <w:rFonts w:eastAsia="SimSun" w:hint="eastAsia"/>
                <w:lang w:val="en-US" w:eastAsia="zh-CN"/>
              </w:rPr>
              <w:t>M</w:t>
            </w:r>
          </w:p>
        </w:tc>
        <w:tc>
          <w:tcPr>
            <w:tcW w:w="2254" w:type="dxa"/>
            <w:vAlign w:val="center"/>
          </w:tcPr>
          <w:p w14:paraId="3B2B6038" w14:textId="77777777" w:rsidR="006C1FF6" w:rsidRDefault="009106D4">
            <w:pPr>
              <w:pStyle w:val="Tabletext"/>
              <w:suppressAutoHyphens/>
              <w:rPr>
                <w:rFonts w:eastAsia="SimSun"/>
                <w:lang w:val="en-US" w:eastAsia="zh-CN"/>
              </w:rPr>
            </w:pPr>
            <w:r>
              <w:rPr>
                <w:rFonts w:eastAsia="SimSun" w:hint="eastAsia"/>
                <w:lang w:val="en-US" w:eastAsia="zh-CN"/>
              </w:rPr>
              <w:t>M</w:t>
            </w:r>
          </w:p>
        </w:tc>
      </w:tr>
    </w:tbl>
    <w:p w14:paraId="3B2B603A" w14:textId="77777777" w:rsidR="006C1FF6" w:rsidRDefault="006C1FF6">
      <w:pPr>
        <w:pStyle w:val="Tablelegend"/>
        <w:tabs>
          <w:tab w:val="left" w:pos="284"/>
          <w:tab w:val="left" w:pos="567"/>
          <w:tab w:val="left" w:pos="851"/>
          <w:tab w:val="left" w:pos="1134"/>
          <w:tab w:val="left" w:pos="1871"/>
          <w:tab w:val="left" w:pos="2268"/>
        </w:tabs>
        <w:overflowPunct w:val="0"/>
        <w:autoSpaceDE w:val="0"/>
        <w:autoSpaceDN w:val="0"/>
        <w:adjustRightInd w:val="0"/>
        <w:spacing w:before="0"/>
        <w:textAlignment w:val="baseline"/>
        <w:rPr>
          <w:rFonts w:ascii="Times New Roman" w:eastAsia="Times New Roman" w:hAnsi="Times New Roman" w:cs="Times New Roman"/>
          <w:sz w:val="20"/>
          <w:szCs w:val="20"/>
          <w:vertAlign w:val="superscript"/>
        </w:rPr>
      </w:pPr>
    </w:p>
    <w:p w14:paraId="3B2B603B" w14:textId="77777777" w:rsidR="006C1FF6" w:rsidRDefault="009106D4">
      <w:pPr>
        <w:pStyle w:val="Tabletext"/>
        <w:suppressAutoHyphens/>
        <w:rPr>
          <w:rFonts w:eastAsia="Calibri"/>
          <w:sz w:val="18"/>
          <w:szCs w:val="18"/>
        </w:rPr>
      </w:pPr>
      <w:r>
        <w:rPr>
          <w:rFonts w:eastAsia="Calibri" w:hint="eastAsia"/>
          <w:sz w:val="18"/>
          <w:szCs w:val="18"/>
        </w:rPr>
        <w:t>a</w:t>
      </w:r>
      <w:r>
        <w:rPr>
          <w:rFonts w:eastAsia="Calibri"/>
          <w:sz w:val="18"/>
          <w:szCs w:val="18"/>
        </w:rPr>
        <w:t>:</w:t>
      </w:r>
      <w:r>
        <w:rPr>
          <w:rFonts w:eastAsia="Calibri" w:hint="eastAsia"/>
          <w:sz w:val="18"/>
          <w:szCs w:val="18"/>
        </w:rPr>
        <w:t xml:space="preserve"> </w:t>
      </w:r>
      <w:r>
        <w:rPr>
          <w:rFonts w:eastAsia="Calibri"/>
          <w:sz w:val="18"/>
          <w:szCs w:val="18"/>
        </w:rPr>
        <w:t xml:space="preserve">The level of the consequences is </w:t>
      </w:r>
      <w:r>
        <w:rPr>
          <w:rFonts w:eastAsia="Calibri"/>
          <w:sz w:val="18"/>
          <w:szCs w:val="18"/>
        </w:rPr>
        <w:t>decided based on the attribution of the VDES messages.</w:t>
      </w:r>
    </w:p>
    <w:p w14:paraId="3B2B603C" w14:textId="77777777" w:rsidR="006C1FF6" w:rsidRDefault="009106D4">
      <w:pPr>
        <w:pStyle w:val="Tabletext"/>
        <w:suppressAutoHyphens/>
        <w:rPr>
          <w:lang w:eastAsia="zh-CN"/>
        </w:rPr>
      </w:pPr>
      <w:r>
        <w:rPr>
          <w:rFonts w:eastAsia="Calibri" w:hint="eastAsia"/>
          <w:sz w:val="18"/>
          <w:szCs w:val="18"/>
        </w:rPr>
        <w:t>b</w:t>
      </w:r>
      <w:r>
        <w:rPr>
          <w:rFonts w:eastAsia="Calibri"/>
          <w:sz w:val="18"/>
          <w:szCs w:val="18"/>
        </w:rPr>
        <w:t>:</w:t>
      </w:r>
      <w:r>
        <w:rPr>
          <w:rFonts w:eastAsia="Calibri" w:hint="eastAsia"/>
          <w:sz w:val="18"/>
          <w:szCs w:val="18"/>
        </w:rPr>
        <w:t xml:space="preserve"> Mitigation difficulty needs to be further assessed based on the </w:t>
      </w:r>
      <w:r>
        <w:rPr>
          <w:rFonts w:eastAsia="Calibri"/>
          <w:sz w:val="18"/>
          <w:szCs w:val="18"/>
        </w:rPr>
        <w:t xml:space="preserve">specific </w:t>
      </w:r>
      <w:r>
        <w:rPr>
          <w:rFonts w:eastAsia="Calibri" w:hint="eastAsia"/>
          <w:sz w:val="18"/>
          <w:szCs w:val="18"/>
        </w:rPr>
        <w:t>protocol vulnerabilities and types of attack.</w:t>
      </w:r>
    </w:p>
    <w:p w14:paraId="3B2B603D" w14:textId="77777777" w:rsidR="006C1FF6" w:rsidRDefault="009106D4">
      <w:pPr>
        <w:pStyle w:val="Heading2"/>
        <w:numPr>
          <w:ilvl w:val="1"/>
          <w:numId w:val="27"/>
        </w:numPr>
        <w:ind w:left="578" w:hanging="578"/>
        <w:rPr>
          <w:lang w:val="en-US" w:eastAsia="zh-CN"/>
        </w:rPr>
      </w:pPr>
      <w:bookmarkStart w:id="274" w:name="_Toc18660"/>
      <w:bookmarkStart w:id="275" w:name="_Toc20938"/>
      <w:bookmarkStart w:id="276" w:name="_Toc8675"/>
      <w:bookmarkStart w:id="277" w:name="_Toc852"/>
      <w:r>
        <w:rPr>
          <w:rFonts w:hint="eastAsia"/>
          <w:lang w:val="en-US" w:eastAsia="zh-CN"/>
        </w:rPr>
        <w:lastRenderedPageBreak/>
        <w:t>Service architecture</w:t>
      </w:r>
      <w:bookmarkEnd w:id="274"/>
      <w:bookmarkEnd w:id="275"/>
      <w:bookmarkEnd w:id="276"/>
      <w:bookmarkEnd w:id="277"/>
    </w:p>
    <w:p w14:paraId="3B2B603E" w14:textId="77777777" w:rsidR="006C1FF6" w:rsidRDefault="006C1FF6">
      <w:pPr>
        <w:pStyle w:val="Heading2separationline"/>
        <w:rPr>
          <w:lang w:val="en-US" w:eastAsia="zh-CN"/>
        </w:rPr>
      </w:pPr>
    </w:p>
    <w:p w14:paraId="3B2B603F" w14:textId="77777777" w:rsidR="006C1FF6" w:rsidRDefault="009106D4">
      <w:pPr>
        <w:pStyle w:val="BodyText"/>
        <w:rPr>
          <w:rFonts w:ascii="Calibri" w:eastAsia="Calibri" w:hAnsi="Calibri" w:cs="Times New Roman"/>
          <w:lang w:val="en-US" w:eastAsia="zh-CN"/>
        </w:rPr>
      </w:pPr>
      <w:r>
        <w:rPr>
          <w:rFonts w:ascii="Calibri" w:eastAsia="Calibri" w:hAnsi="Calibri" w:cs="Times New Roman"/>
          <w:lang w:val="en-US" w:eastAsia="zh-CN"/>
        </w:rPr>
        <w:t xml:space="preserve">The architecture comprises two aspects, the ship terminal and the shore-based </w:t>
      </w:r>
      <w:r>
        <w:rPr>
          <w:rFonts w:ascii="Calibri" w:eastAsia="Calibri" w:hAnsi="Calibri" w:cs="Times New Roman" w:hint="eastAsia"/>
          <w:lang w:val="en-US" w:eastAsia="zh-CN"/>
        </w:rPr>
        <w:t>system</w:t>
      </w:r>
      <w:r>
        <w:rPr>
          <w:rFonts w:ascii="Calibri" w:eastAsia="Calibri" w:hAnsi="Calibri" w:cs="Times New Roman"/>
          <w:lang w:val="en-US" w:eastAsia="zh-CN"/>
        </w:rPr>
        <w:t xml:space="preserve">. An example of the architecture is shown in Figure 1. The shore-based VDL integrity monitoring service </w:t>
      </w:r>
      <w:r>
        <w:rPr>
          <w:rFonts w:ascii="Calibri" w:eastAsia="Calibri" w:hAnsi="Calibri" w:cs="Times New Roman" w:hint="eastAsia"/>
          <w:lang w:val="en-US" w:eastAsia="zh-CN"/>
        </w:rPr>
        <w:t>is an application of</w:t>
      </w:r>
      <w:r>
        <w:rPr>
          <w:rFonts w:ascii="Calibri" w:eastAsia="Calibri" w:hAnsi="Calibri" w:cs="Times New Roman"/>
          <w:lang w:val="en-US" w:eastAsia="zh-CN"/>
        </w:rPr>
        <w:t xml:space="preserve"> shore-based VDES services. VDL integrity detect</w:t>
      </w:r>
      <w:r>
        <w:rPr>
          <w:rFonts w:ascii="Calibri" w:eastAsia="Calibri" w:hAnsi="Calibri" w:cs="Times New Roman"/>
          <w:lang w:val="en-US" w:eastAsia="zh-CN"/>
        </w:rPr>
        <w:t>ion is performed according to the VDL</w:t>
      </w:r>
      <w:r>
        <w:rPr>
          <w:rFonts w:ascii="Calibri" w:eastAsia="Calibri" w:hAnsi="Calibri" w:cs="Times New Roman" w:hint="eastAsia"/>
          <w:lang w:val="en-US" w:eastAsia="zh-CN"/>
        </w:rPr>
        <w:t xml:space="preserve"> raw data</w:t>
      </w:r>
      <w:r>
        <w:rPr>
          <w:rFonts w:ascii="Calibri" w:eastAsia="Calibri" w:hAnsi="Calibri" w:cs="Times New Roman"/>
          <w:lang w:val="en-US" w:eastAsia="zh-CN"/>
        </w:rPr>
        <w:t xml:space="preserve"> from VDES base station, other </w:t>
      </w:r>
      <w:r>
        <w:rPr>
          <w:rFonts w:ascii="Calibri" w:eastAsia="Calibri" w:hAnsi="Calibri" w:cs="Times New Roman" w:hint="eastAsia"/>
          <w:lang w:val="en-US" w:eastAsia="zh-CN"/>
        </w:rPr>
        <w:t>data</w:t>
      </w:r>
      <w:r>
        <w:rPr>
          <w:rFonts w:ascii="Calibri" w:eastAsia="Calibri" w:hAnsi="Calibri" w:cs="Times New Roman"/>
          <w:lang w:val="en-US" w:eastAsia="zh-CN"/>
        </w:rPr>
        <w:t xml:space="preserve"> </w:t>
      </w:r>
      <w:r>
        <w:rPr>
          <w:rFonts w:ascii="Calibri" w:eastAsia="Calibri" w:hAnsi="Calibri" w:cs="Times New Roman" w:hint="eastAsia"/>
          <w:lang w:val="en-US" w:eastAsia="zh-CN"/>
        </w:rPr>
        <w:t>from</w:t>
      </w:r>
      <w:r>
        <w:rPr>
          <w:rFonts w:ascii="Calibri" w:eastAsia="Calibri" w:hAnsi="Calibri" w:cs="Times New Roman"/>
          <w:lang w:val="en-US" w:eastAsia="zh-CN"/>
        </w:rPr>
        <w:t xml:space="preserve"> ship</w:t>
      </w:r>
      <w:r>
        <w:rPr>
          <w:rFonts w:ascii="Calibri" w:eastAsia="Calibri" w:hAnsi="Calibri" w:cs="Times New Roman" w:hint="eastAsia"/>
          <w:lang w:val="en-US" w:eastAsia="zh-CN"/>
        </w:rPr>
        <w:t xml:space="preserve"> </w:t>
      </w:r>
      <w:r>
        <w:rPr>
          <w:rFonts w:ascii="Calibri" w:eastAsia="Calibri" w:hAnsi="Calibri" w:cs="Times New Roman"/>
          <w:lang w:val="en-US" w:eastAsia="zh-CN"/>
        </w:rPr>
        <w:t>database, signal analyzer, etc. Potential risks are detected in time, and corresponding mitigation measures can be taken.</w:t>
      </w:r>
    </w:p>
    <w:p w14:paraId="3B2B6040" w14:textId="77777777" w:rsidR="006C1FF6" w:rsidRDefault="009106D4">
      <w:pPr>
        <w:pStyle w:val="BodyText"/>
        <w:rPr>
          <w:rFonts w:ascii="Calibri" w:eastAsia="Calibri" w:hAnsi="Calibri" w:cs="Times New Roman"/>
          <w:lang w:val="en-US" w:eastAsia="zh-CN"/>
        </w:rPr>
      </w:pPr>
      <w:r>
        <w:rPr>
          <w:rFonts w:ascii="Calibri" w:eastAsia="Calibri" w:hAnsi="Calibri" w:cs="Times New Roman"/>
          <w:lang w:val="en-US" w:eastAsia="zh-CN"/>
        </w:rPr>
        <w:t>In ship terminal, VDL integrity monitoring</w:t>
      </w:r>
      <w:r>
        <w:rPr>
          <w:rFonts w:ascii="Calibri" w:eastAsia="Calibri" w:hAnsi="Calibri" w:cs="Times New Roman"/>
          <w:lang w:val="en-US" w:eastAsia="zh-CN"/>
        </w:rPr>
        <w:t xml:space="preserve"> relies on BIIT, message filtering, and shore-based VDL integrity services. It reduces the impact of abnormal</w:t>
      </w:r>
      <w:r>
        <w:rPr>
          <w:rFonts w:ascii="Calibri" w:eastAsia="Calibri" w:hAnsi="Calibri" w:cs="Times New Roman" w:hint="eastAsia"/>
          <w:lang w:val="en-US" w:eastAsia="zh-CN"/>
        </w:rPr>
        <w:t xml:space="preserve"> messages on bridge equipment</w:t>
      </w:r>
      <w:r>
        <w:rPr>
          <w:rFonts w:ascii="Calibri" w:eastAsia="Calibri" w:hAnsi="Calibri" w:cs="Times New Roman"/>
          <w:lang w:val="en-US" w:eastAsia="zh-CN"/>
        </w:rPr>
        <w:t>.</w:t>
      </w:r>
    </w:p>
    <w:p w14:paraId="3B2B6041" w14:textId="77777777" w:rsidR="006C1FF6" w:rsidRDefault="009106D4">
      <w:pPr>
        <w:pStyle w:val="BodyText"/>
        <w:rPr>
          <w:lang w:val="en-US" w:eastAsia="zh-CN"/>
        </w:rPr>
      </w:pPr>
      <w:bookmarkStart w:id="278" w:name="_Toc17921"/>
      <w:r>
        <w:t xml:space="preserve"> </w:t>
      </w:r>
      <w:r>
        <w:object w:dxaOrig="9018" w:dyaOrig="10454" w14:anchorId="3B2B6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2.55pt;height:524.55pt" o:ole="">
            <v:imagedata r:id="rId33" o:title=""/>
          </v:shape>
          <o:OLEObject Type="Embed" ProgID="Visio.Drawing.15" ShapeID="_x0000_i1025" DrawAspect="Content" ObjectID="_1734788326" r:id="rId34"/>
        </w:object>
      </w:r>
    </w:p>
    <w:p w14:paraId="3B2B6042" w14:textId="77777777" w:rsidR="006C1FF6" w:rsidRDefault="009106D4">
      <w:pPr>
        <w:pStyle w:val="Figurecaption"/>
        <w:suppressAutoHyphens/>
        <w:rPr>
          <w:rFonts w:eastAsia="Calibri"/>
          <w:lang w:val="en-US" w:eastAsia="zh-CN"/>
        </w:rPr>
      </w:pPr>
      <w:bookmarkStart w:id="279" w:name="_Toc1799"/>
      <w:bookmarkStart w:id="280" w:name="_Toc20367"/>
      <w:bookmarkStart w:id="281" w:name="_Toc16902"/>
      <w:bookmarkStart w:id="282" w:name="_Toc8845"/>
      <w:bookmarkStart w:id="283" w:name="OLE_LINK12"/>
      <w:bookmarkEnd w:id="278"/>
      <w:r>
        <w:rPr>
          <w:rFonts w:eastAsia="Calibri" w:hint="eastAsia"/>
          <w:lang w:val="en-US" w:eastAsia="zh-CN"/>
        </w:rPr>
        <w:t>VDL Integrity Monitoring Service</w:t>
      </w:r>
      <w:bookmarkEnd w:id="279"/>
      <w:bookmarkEnd w:id="280"/>
      <w:bookmarkEnd w:id="281"/>
      <w:r>
        <w:rPr>
          <w:rFonts w:eastAsia="Calibri" w:hint="eastAsia"/>
          <w:lang w:val="en-US" w:eastAsia="zh-CN"/>
        </w:rPr>
        <w:t xml:space="preserve"> </w:t>
      </w:r>
    </w:p>
    <w:p w14:paraId="3B2B6043" w14:textId="77777777" w:rsidR="006C1FF6" w:rsidRDefault="006C1FF6">
      <w:pPr>
        <w:pStyle w:val="Heading2separationline"/>
        <w:rPr>
          <w:rFonts w:eastAsia="SimSun"/>
          <w:lang w:val="en-US" w:eastAsia="zh-CN"/>
        </w:rPr>
      </w:pPr>
    </w:p>
    <w:p w14:paraId="3B2B6044" w14:textId="77777777" w:rsidR="006C1FF6" w:rsidRDefault="009106D4">
      <w:pPr>
        <w:pStyle w:val="BodyText"/>
        <w:rPr>
          <w:rFonts w:ascii="Calibri" w:eastAsia="Calibri" w:hAnsi="Calibri" w:cs="Times New Roman"/>
          <w:lang w:val="en-US" w:eastAsia="zh-CN"/>
        </w:rPr>
      </w:pPr>
      <w:r>
        <w:rPr>
          <w:rFonts w:ascii="Calibri" w:eastAsia="Calibri" w:hAnsi="Calibri" w:cs="Times New Roman" w:hint="eastAsia"/>
          <w:lang w:val="en-US" w:eastAsia="zh-CN"/>
        </w:rPr>
        <w:lastRenderedPageBreak/>
        <w:t>The following process</w:t>
      </w:r>
      <w:r>
        <w:rPr>
          <w:rFonts w:ascii="Calibri" w:eastAsia="Calibri" w:hAnsi="Calibri" w:cs="Times New Roman"/>
          <w:lang w:val="en-US" w:eastAsia="zh-CN"/>
        </w:rPr>
        <w:t>es</w:t>
      </w:r>
      <w:r>
        <w:rPr>
          <w:rFonts w:ascii="Calibri" w:eastAsia="Calibri" w:hAnsi="Calibri" w:cs="Times New Roman" w:hint="eastAsia"/>
          <w:lang w:val="en-US" w:eastAsia="zh-CN"/>
        </w:rPr>
        <w:t xml:space="preserve"> to realize the</w:t>
      </w:r>
      <w:r>
        <w:rPr>
          <w:rFonts w:ascii="Calibri" w:eastAsia="Calibri" w:hAnsi="Calibri" w:cs="Times New Roman"/>
          <w:lang w:val="en-US" w:eastAsia="zh-CN"/>
        </w:rPr>
        <w:t xml:space="preserve"> shore-based</w:t>
      </w:r>
      <w:r>
        <w:rPr>
          <w:rFonts w:ascii="Calibri" w:eastAsia="Calibri" w:hAnsi="Calibri" w:cs="Times New Roman" w:hint="eastAsia"/>
          <w:lang w:val="en-US" w:eastAsia="zh-CN"/>
        </w:rPr>
        <w:t xml:space="preserve"> </w:t>
      </w:r>
      <w:r>
        <w:rPr>
          <w:rFonts w:ascii="Calibri" w:eastAsia="Calibri" w:hAnsi="Calibri" w:cs="Times New Roman" w:hint="eastAsia"/>
          <w:lang w:val="en-US" w:eastAsia="zh-CN"/>
        </w:rPr>
        <w:t>VDES integrity monitoring should be included:</w:t>
      </w:r>
    </w:p>
    <w:p w14:paraId="3B2B6045" w14:textId="77777777" w:rsidR="006C1FF6" w:rsidRDefault="009106D4">
      <w:pPr>
        <w:pStyle w:val="Bullet1"/>
        <w:suppressAutoHyphens/>
        <w:rPr>
          <w:rFonts w:ascii="Calibri" w:eastAsia="Calibri" w:hAnsi="Calibri" w:cs="Times New Roman"/>
          <w:color w:val="000000"/>
          <w:lang w:val="en-US" w:eastAsia="zh-CN"/>
        </w:rPr>
      </w:pPr>
      <w:bookmarkStart w:id="284" w:name="_Toc25340"/>
      <w:bookmarkStart w:id="285" w:name="_Hlk110610330"/>
      <w:r>
        <w:rPr>
          <w:rFonts w:ascii="Calibri" w:eastAsia="Calibri" w:hAnsi="Calibri" w:cs="Times New Roman" w:hint="eastAsia"/>
          <w:color w:val="000000"/>
          <w:lang w:val="en-US" w:eastAsia="zh-CN"/>
        </w:rPr>
        <w:t>Data access</w:t>
      </w:r>
      <w:bookmarkEnd w:id="284"/>
    </w:p>
    <w:p w14:paraId="3B2B6046" w14:textId="77777777" w:rsidR="006C1FF6" w:rsidRDefault="009106D4">
      <w:pPr>
        <w:pStyle w:val="Bullet1"/>
        <w:suppressAutoHyphens/>
        <w:rPr>
          <w:rFonts w:ascii="Calibri" w:eastAsia="Calibri" w:hAnsi="Calibri" w:cs="Times New Roman"/>
          <w:color w:val="000000"/>
          <w:lang w:val="en-US" w:eastAsia="zh-CN"/>
        </w:rPr>
      </w:pPr>
      <w:bookmarkStart w:id="286" w:name="_Toc1267"/>
      <w:r>
        <w:rPr>
          <w:rFonts w:ascii="Calibri" w:eastAsia="Calibri" w:hAnsi="Calibri" w:cs="Times New Roman" w:hint="eastAsia"/>
          <w:color w:val="000000"/>
          <w:lang w:val="en-US" w:eastAsia="zh-CN"/>
        </w:rPr>
        <w:t>Pre-processing</w:t>
      </w:r>
      <w:bookmarkEnd w:id="286"/>
    </w:p>
    <w:p w14:paraId="3B2B6047" w14:textId="77777777" w:rsidR="006C1FF6" w:rsidRDefault="009106D4">
      <w:pPr>
        <w:pStyle w:val="Bullet1"/>
        <w:suppressAutoHyphens/>
        <w:rPr>
          <w:rFonts w:ascii="Calibri" w:eastAsia="Calibri" w:hAnsi="Calibri" w:cs="Times New Roman"/>
          <w:color w:val="000000"/>
          <w:lang w:val="en-US" w:eastAsia="zh-CN"/>
        </w:rPr>
      </w:pPr>
      <w:bookmarkStart w:id="287" w:name="_Toc3708"/>
      <w:r>
        <w:rPr>
          <w:rFonts w:ascii="Calibri" w:eastAsia="Calibri" w:hAnsi="Calibri" w:cs="Times New Roman" w:hint="eastAsia"/>
          <w:color w:val="000000"/>
          <w:lang w:val="en-US" w:eastAsia="zh-CN"/>
        </w:rPr>
        <w:t>Detection</w:t>
      </w:r>
      <w:bookmarkEnd w:id="287"/>
    </w:p>
    <w:p w14:paraId="3B2B6048" w14:textId="77777777" w:rsidR="006C1FF6" w:rsidRDefault="009106D4">
      <w:pPr>
        <w:pStyle w:val="Bullet1"/>
        <w:suppressAutoHyphens/>
        <w:rPr>
          <w:rFonts w:ascii="Calibri" w:eastAsia="Calibri" w:hAnsi="Calibri" w:cs="Times New Roman"/>
          <w:color w:val="000000"/>
          <w:lang w:val="en-US" w:eastAsia="zh-CN"/>
        </w:rPr>
      </w:pPr>
      <w:bookmarkStart w:id="288" w:name="_Toc28105"/>
      <w:r>
        <w:rPr>
          <w:rFonts w:ascii="Calibri" w:eastAsia="Calibri" w:hAnsi="Calibri" w:cs="Times New Roman" w:hint="eastAsia"/>
          <w:color w:val="000000"/>
          <w:lang w:val="en-US" w:eastAsia="zh-CN"/>
        </w:rPr>
        <w:t>Mitigation</w:t>
      </w:r>
      <w:bookmarkEnd w:id="288"/>
    </w:p>
    <w:p w14:paraId="3B2B6049" w14:textId="77777777" w:rsidR="006C1FF6" w:rsidRDefault="009106D4">
      <w:pPr>
        <w:pStyle w:val="Bullet1"/>
        <w:suppressAutoHyphens/>
        <w:rPr>
          <w:rFonts w:ascii="Calibri" w:eastAsia="Calibri" w:hAnsi="Calibri" w:cs="Times New Roman"/>
          <w:color w:val="000000"/>
          <w:lang w:val="en-US" w:eastAsia="zh-CN"/>
        </w:rPr>
      </w:pPr>
      <w:bookmarkStart w:id="289" w:name="_Toc15764"/>
      <w:r>
        <w:rPr>
          <w:rFonts w:ascii="Calibri" w:eastAsia="Calibri" w:hAnsi="Calibri" w:cs="Times New Roman" w:hint="eastAsia"/>
          <w:color w:val="000000"/>
          <w:lang w:val="en-US" w:eastAsia="zh-CN"/>
        </w:rPr>
        <w:t>Human Machine Interfaces (HMI)</w:t>
      </w:r>
      <w:bookmarkEnd w:id="289"/>
      <w:r>
        <w:rPr>
          <w:rFonts w:ascii="Calibri" w:eastAsia="Calibri" w:hAnsi="Calibri" w:cs="Times New Roman" w:hint="eastAsia"/>
          <w:color w:val="000000"/>
          <w:lang w:val="en-US" w:eastAsia="zh-CN"/>
        </w:rPr>
        <w:t xml:space="preserve"> </w:t>
      </w:r>
      <w:r>
        <w:rPr>
          <w:rFonts w:ascii="Calibri" w:eastAsia="Calibri" w:hAnsi="Calibri" w:cs="Times New Roman"/>
          <w:color w:val="000000"/>
          <w:lang w:val="en-US" w:eastAsia="zh-CN"/>
        </w:rPr>
        <w:t xml:space="preserve">/ </w:t>
      </w:r>
      <w:bookmarkStart w:id="290" w:name="_Toc8395"/>
      <w:r>
        <w:rPr>
          <w:rFonts w:ascii="Calibri" w:eastAsia="Calibri" w:hAnsi="Calibri" w:cs="Times New Roman" w:hint="eastAsia"/>
          <w:color w:val="000000"/>
          <w:lang w:val="en-US" w:eastAsia="zh-CN"/>
        </w:rPr>
        <w:t>Applicati</w:t>
      </w:r>
      <w:r>
        <w:rPr>
          <w:rFonts w:ascii="Calibri" w:eastAsia="Calibri" w:hAnsi="Calibri" w:cs="Times New Roman"/>
          <w:color w:val="000000"/>
          <w:lang w:val="en-US" w:eastAsia="zh-CN"/>
        </w:rPr>
        <w:t>on programming interfa</w:t>
      </w:r>
      <w:r>
        <w:rPr>
          <w:rFonts w:ascii="Calibri" w:eastAsia="Calibri" w:hAnsi="Calibri" w:cs="Times New Roman" w:hint="eastAsia"/>
          <w:color w:val="000000"/>
          <w:lang w:val="en-US" w:eastAsia="zh-CN"/>
        </w:rPr>
        <w:t>ce</w:t>
      </w:r>
      <w:bookmarkEnd w:id="290"/>
      <w:r>
        <w:rPr>
          <w:rFonts w:ascii="Calibri" w:eastAsia="Calibri" w:hAnsi="Calibri" w:cs="Times New Roman"/>
          <w:color w:val="000000"/>
          <w:lang w:val="en-US" w:eastAsia="zh-CN"/>
        </w:rPr>
        <w:t xml:space="preserve"> (API)</w:t>
      </w:r>
    </w:p>
    <w:p w14:paraId="3B2B604A" w14:textId="77777777" w:rsidR="006C1FF6" w:rsidRDefault="009106D4">
      <w:pPr>
        <w:pStyle w:val="Heading2"/>
        <w:numPr>
          <w:ilvl w:val="1"/>
          <w:numId w:val="27"/>
        </w:numPr>
        <w:ind w:left="578" w:hanging="578"/>
        <w:rPr>
          <w:lang w:val="en-US" w:eastAsia="zh-CN"/>
        </w:rPr>
      </w:pPr>
      <w:bookmarkStart w:id="291" w:name="_Toc32543"/>
      <w:bookmarkStart w:id="292" w:name="_Toc15258"/>
      <w:bookmarkStart w:id="293" w:name="_Toc22918"/>
      <w:bookmarkEnd w:id="285"/>
      <w:r>
        <w:rPr>
          <w:rFonts w:hint="eastAsia"/>
          <w:lang w:val="en-US" w:eastAsia="zh-CN"/>
        </w:rPr>
        <w:t>Enforcement</w:t>
      </w:r>
      <w:bookmarkEnd w:id="291"/>
      <w:bookmarkEnd w:id="292"/>
      <w:bookmarkEnd w:id="293"/>
    </w:p>
    <w:p w14:paraId="3B2B604B" w14:textId="77777777" w:rsidR="006C1FF6" w:rsidRDefault="009106D4">
      <w:pPr>
        <w:pStyle w:val="Bullet1"/>
        <w:numPr>
          <w:ilvl w:val="0"/>
          <w:numId w:val="0"/>
        </w:numPr>
        <w:suppressAutoHyphens/>
        <w:rPr>
          <w:rFonts w:ascii="Calibri" w:eastAsia="DengXian" w:hAnsi="Calibri" w:cs="Times New Roman"/>
          <w:color w:val="000000"/>
          <w:lang w:val="en-US" w:eastAsia="zh-CN"/>
        </w:rPr>
      </w:pPr>
      <w:r>
        <w:rPr>
          <w:rFonts w:ascii="Calibri" w:eastAsia="DengXian" w:hAnsi="Calibri" w:cs="Times New Roman" w:hint="eastAsia"/>
          <w:color w:val="000000"/>
          <w:lang w:val="en-US" w:eastAsia="zh-CN"/>
        </w:rPr>
        <w:t>F</w:t>
      </w:r>
      <w:r>
        <w:rPr>
          <w:rFonts w:ascii="Calibri" w:eastAsia="DengXian" w:hAnsi="Calibri" w:cs="Times New Roman"/>
          <w:color w:val="000000"/>
          <w:lang w:val="en-US" w:eastAsia="zh-CN"/>
        </w:rPr>
        <w:t xml:space="preserve">or some </w:t>
      </w:r>
      <w:r>
        <w:rPr>
          <w:rFonts w:ascii="Calibri" w:eastAsia="DengXian" w:hAnsi="Calibri" w:cs="Times New Roman" w:hint="eastAsia"/>
          <w:color w:val="000000"/>
          <w:lang w:val="en-US" w:eastAsia="zh-CN"/>
        </w:rPr>
        <w:t>scenarios</w:t>
      </w:r>
      <w:r>
        <w:rPr>
          <w:rFonts w:ascii="Calibri" w:eastAsia="DengXian" w:hAnsi="Calibri" w:cs="Times New Roman"/>
          <w:color w:val="000000"/>
          <w:lang w:val="en-US" w:eastAsia="zh-CN"/>
        </w:rPr>
        <w:t xml:space="preserve">, the authority should take necessary </w:t>
      </w:r>
      <w:r>
        <w:rPr>
          <w:rFonts w:ascii="Calibri" w:eastAsia="DengXian" w:hAnsi="Calibri" w:cs="Times New Roman"/>
          <w:color w:val="000000"/>
          <w:lang w:val="en-US" w:eastAsia="zh-CN"/>
        </w:rPr>
        <w:t>enforcement as timely reactions according to the detection and mitigation results.</w:t>
      </w:r>
    </w:p>
    <w:p w14:paraId="3B2B604C" w14:textId="77777777" w:rsidR="006C1FF6" w:rsidRDefault="009106D4">
      <w:pPr>
        <w:pStyle w:val="Bullet1"/>
        <w:suppressAutoHyphens/>
        <w:rPr>
          <w:rFonts w:ascii="Calibri" w:eastAsia="Calibri" w:hAnsi="Calibri" w:cs="Times New Roman"/>
          <w:color w:val="000000"/>
          <w:lang w:val="en-US" w:eastAsia="zh-CN"/>
        </w:rPr>
      </w:pPr>
      <w:bookmarkStart w:id="294" w:name="_Toc2929"/>
      <w:r>
        <w:rPr>
          <w:rFonts w:ascii="Calibri" w:eastAsia="Calibri" w:hAnsi="Calibri" w:cs="Times New Roman"/>
          <w:color w:val="000000"/>
          <w:lang w:val="en-US" w:eastAsia="zh-CN"/>
        </w:rPr>
        <w:t>VDL integrity anomalies output from API;</w:t>
      </w:r>
    </w:p>
    <w:p w14:paraId="3B2B604D" w14:textId="77777777" w:rsidR="006C1FF6" w:rsidRDefault="009106D4">
      <w:pPr>
        <w:pStyle w:val="Bullet1"/>
        <w:suppressAutoHyphens/>
        <w:rPr>
          <w:rFonts w:ascii="Calibri" w:eastAsia="Calibri" w:hAnsi="Calibri" w:cs="Times New Roman"/>
          <w:color w:val="000000"/>
          <w:lang w:val="en-US" w:eastAsia="zh-CN"/>
        </w:rPr>
      </w:pPr>
      <w:r>
        <w:rPr>
          <w:rFonts w:ascii="Calibri" w:eastAsia="DengXian" w:hAnsi="Calibri" w:cs="Times New Roman" w:hint="eastAsia"/>
          <w:color w:val="000000"/>
          <w:lang w:val="en-US" w:eastAsia="zh-CN"/>
        </w:rPr>
        <w:t>A</w:t>
      </w:r>
      <w:r>
        <w:rPr>
          <w:rFonts w:ascii="Calibri" w:eastAsia="DengXian" w:hAnsi="Calibri" w:cs="Times New Roman"/>
          <w:color w:val="000000"/>
          <w:lang w:val="en-US" w:eastAsia="zh-CN"/>
        </w:rPr>
        <w:t xml:space="preserve">nalysis of </w:t>
      </w:r>
      <w:r>
        <w:rPr>
          <w:rFonts w:ascii="Calibri" w:eastAsia="Calibri" w:hAnsi="Calibri" w:cs="Times New Roman"/>
          <w:color w:val="000000"/>
          <w:lang w:val="en-US" w:eastAsia="zh-CN"/>
        </w:rPr>
        <w:t>VDL integrity abnormal issues;</w:t>
      </w:r>
    </w:p>
    <w:p w14:paraId="3B2B604E" w14:textId="77777777" w:rsidR="006C1FF6" w:rsidRDefault="009106D4">
      <w:pPr>
        <w:pStyle w:val="Bullet1"/>
        <w:suppressAutoHyphens/>
        <w:rPr>
          <w:rFonts w:ascii="Calibri" w:eastAsia="Calibri" w:hAnsi="Calibri" w:cs="Times New Roman"/>
          <w:color w:val="000000"/>
          <w:lang w:val="en-US" w:eastAsia="zh-CN"/>
        </w:rPr>
      </w:pPr>
      <w:bookmarkStart w:id="295" w:name="_Hlk110612828"/>
      <w:r>
        <w:rPr>
          <w:rFonts w:ascii="Calibri" w:eastAsia="Calibri" w:hAnsi="Calibri" w:cs="Times New Roman"/>
          <w:color w:val="000000"/>
          <w:lang w:val="en-US" w:eastAsia="zh-CN"/>
        </w:rPr>
        <w:t xml:space="preserve">The formulation of </w:t>
      </w:r>
      <w:r>
        <w:rPr>
          <w:rFonts w:ascii="Calibri" w:eastAsia="Calibri" w:hAnsi="Calibri" w:cs="Times New Roman" w:hint="eastAsia"/>
          <w:color w:val="000000"/>
          <w:lang w:val="en-US" w:eastAsia="zh-CN"/>
        </w:rPr>
        <w:t xml:space="preserve">a specific </w:t>
      </w:r>
      <w:r>
        <w:rPr>
          <w:rFonts w:ascii="Calibri" w:eastAsia="Calibri" w:hAnsi="Calibri" w:cs="Times New Roman"/>
          <w:color w:val="000000"/>
          <w:lang w:val="en-US" w:eastAsia="zh-CN"/>
        </w:rPr>
        <w:t>realistic</w:t>
      </w:r>
      <w:r>
        <w:rPr>
          <w:rFonts w:ascii="Calibri" w:eastAsia="Calibri" w:hAnsi="Calibri" w:cs="Times New Roman" w:hint="eastAsia"/>
          <w:color w:val="000000"/>
          <w:lang w:val="en-US" w:eastAsia="zh-CN"/>
        </w:rPr>
        <w:t xml:space="preserve"> </w:t>
      </w:r>
      <w:r>
        <w:rPr>
          <w:rFonts w:ascii="Calibri" w:eastAsia="Calibri" w:hAnsi="Calibri" w:cs="Times New Roman"/>
          <w:color w:val="000000"/>
          <w:lang w:val="en-US" w:eastAsia="zh-CN"/>
        </w:rPr>
        <w:t>program</w:t>
      </w:r>
      <w:bookmarkEnd w:id="294"/>
      <w:r>
        <w:rPr>
          <w:rFonts w:ascii="Calibri" w:eastAsia="Calibri" w:hAnsi="Calibri" w:cs="Times New Roman"/>
          <w:color w:val="000000"/>
          <w:lang w:val="en-US" w:eastAsia="zh-CN"/>
        </w:rPr>
        <w:t>;</w:t>
      </w:r>
    </w:p>
    <w:p w14:paraId="3B2B604F" w14:textId="77777777" w:rsidR="006C1FF6" w:rsidRDefault="009106D4">
      <w:pPr>
        <w:pStyle w:val="Bullet1"/>
        <w:suppressAutoHyphens/>
        <w:rPr>
          <w:rFonts w:ascii="Calibri" w:eastAsia="Calibri" w:hAnsi="Calibri" w:cs="Times New Roman"/>
          <w:color w:val="000000"/>
          <w:lang w:val="en-US" w:eastAsia="zh-CN"/>
        </w:rPr>
      </w:pPr>
      <w:bookmarkStart w:id="296" w:name="_Toc27825"/>
      <w:bookmarkEnd w:id="295"/>
      <w:r>
        <w:rPr>
          <w:rFonts w:ascii="Calibri" w:eastAsia="Calibri" w:hAnsi="Calibri" w:cs="Times New Roman"/>
          <w:color w:val="000000"/>
          <w:lang w:val="en-US" w:eastAsia="zh-CN"/>
        </w:rPr>
        <w:t xml:space="preserve">The </w:t>
      </w:r>
      <w:bookmarkStart w:id="297" w:name="_Hlk110613166"/>
      <w:r>
        <w:rPr>
          <w:rFonts w:ascii="Calibri" w:eastAsia="Calibri" w:hAnsi="Calibri" w:cs="Times New Roman"/>
          <w:color w:val="000000"/>
          <w:lang w:val="en-US" w:eastAsia="zh-CN"/>
        </w:rPr>
        <w:t>action</w:t>
      </w:r>
      <w:r>
        <w:rPr>
          <w:rFonts w:ascii="Calibri" w:eastAsia="Calibri" w:hAnsi="Calibri" w:cs="Times New Roman" w:hint="eastAsia"/>
          <w:color w:val="000000"/>
          <w:lang w:val="en-US" w:eastAsia="zh-CN"/>
        </w:rPr>
        <w:t xml:space="preserve"> </w:t>
      </w:r>
      <w:r>
        <w:rPr>
          <w:rFonts w:ascii="Calibri" w:eastAsia="Calibri" w:hAnsi="Calibri" w:cs="Times New Roman"/>
          <w:color w:val="000000"/>
          <w:lang w:val="en-US" w:eastAsia="zh-CN"/>
        </w:rPr>
        <w:t xml:space="preserve">of enforcement </w:t>
      </w:r>
      <w:r>
        <w:rPr>
          <w:rFonts w:ascii="Calibri" w:eastAsia="Calibri" w:hAnsi="Calibri" w:cs="Times New Roman" w:hint="eastAsia"/>
          <w:color w:val="000000"/>
          <w:lang w:val="en-US" w:eastAsia="zh-CN"/>
        </w:rPr>
        <w:t>with</w:t>
      </w:r>
      <w:r>
        <w:rPr>
          <w:rFonts w:ascii="Calibri" w:eastAsia="Calibri" w:hAnsi="Calibri" w:cs="Times New Roman"/>
          <w:color w:val="000000"/>
          <w:lang w:val="en-US" w:eastAsia="zh-CN"/>
        </w:rPr>
        <w:t xml:space="preserve"> modificat</w:t>
      </w:r>
      <w:r>
        <w:rPr>
          <w:rFonts w:ascii="Calibri" w:eastAsia="Calibri" w:hAnsi="Calibri" w:cs="Times New Roman"/>
          <w:color w:val="000000"/>
          <w:lang w:val="en-US" w:eastAsia="zh-CN"/>
        </w:rPr>
        <w:t>ion in</w:t>
      </w:r>
      <w:r>
        <w:rPr>
          <w:rFonts w:ascii="Calibri" w:eastAsia="Calibri" w:hAnsi="Calibri" w:cs="Times New Roman" w:hint="eastAsia"/>
          <w:color w:val="000000"/>
          <w:lang w:val="en-US" w:eastAsia="zh-CN"/>
        </w:rPr>
        <w:t xml:space="preserve"> the </w:t>
      </w:r>
      <w:bookmarkEnd w:id="296"/>
      <w:r>
        <w:rPr>
          <w:rFonts w:ascii="Calibri" w:eastAsia="Calibri" w:hAnsi="Calibri" w:cs="Times New Roman"/>
          <w:color w:val="000000"/>
          <w:lang w:val="en-US" w:eastAsia="zh-CN"/>
        </w:rPr>
        <w:t>process</w:t>
      </w:r>
      <w:bookmarkEnd w:id="297"/>
      <w:r>
        <w:rPr>
          <w:rFonts w:ascii="Calibri" w:eastAsia="Calibri" w:hAnsi="Calibri" w:cs="Times New Roman"/>
          <w:color w:val="000000"/>
          <w:lang w:val="en-US" w:eastAsia="zh-CN"/>
        </w:rPr>
        <w:t>;</w:t>
      </w:r>
    </w:p>
    <w:p w14:paraId="3B2B6050" w14:textId="77777777" w:rsidR="006C1FF6" w:rsidRDefault="009106D4">
      <w:pPr>
        <w:pStyle w:val="Bullet1"/>
        <w:suppressAutoHyphens/>
        <w:rPr>
          <w:rFonts w:ascii="Calibri" w:eastAsia="Calibri" w:hAnsi="Calibri" w:cs="Times New Roman"/>
          <w:color w:val="000000"/>
          <w:lang w:val="en-US" w:eastAsia="zh-CN"/>
        </w:rPr>
      </w:pPr>
      <w:bookmarkStart w:id="298" w:name="_Toc18584"/>
      <w:r>
        <w:rPr>
          <w:rFonts w:ascii="Calibri" w:eastAsia="Calibri" w:hAnsi="Calibri" w:cs="Times New Roman"/>
          <w:color w:val="000000"/>
          <w:lang w:val="en-US" w:eastAsia="zh-CN"/>
        </w:rPr>
        <w:t>The evaluation and summary.</w:t>
      </w:r>
      <w:bookmarkEnd w:id="298"/>
    </w:p>
    <w:p w14:paraId="3B2B6051" w14:textId="77777777" w:rsidR="006C1FF6" w:rsidRDefault="009106D4">
      <w:pPr>
        <w:pStyle w:val="Heading1"/>
        <w:numPr>
          <w:ilvl w:val="0"/>
          <w:numId w:val="27"/>
        </w:numPr>
        <w:suppressAutoHyphens/>
        <w:rPr>
          <w:rFonts w:ascii="Cambria" w:hAnsi="Cambria" w:cs="Times New Roman"/>
          <w:lang w:val="en-US" w:eastAsia="zh-CN"/>
        </w:rPr>
      </w:pPr>
      <w:bookmarkStart w:id="299" w:name="_Toc6495"/>
      <w:bookmarkStart w:id="300" w:name="_Toc19299"/>
      <w:bookmarkStart w:id="301" w:name="_Toc24879"/>
      <w:r>
        <w:rPr>
          <w:rFonts w:ascii="Cambria" w:hAnsi="Cambria" w:cs="Times New Roman" w:hint="eastAsia"/>
          <w:lang w:val="en-US" w:eastAsia="zh-CN"/>
        </w:rPr>
        <w:t>Terms and abbreviations</w:t>
      </w:r>
      <w:bookmarkEnd w:id="282"/>
      <w:bookmarkEnd w:id="299"/>
      <w:bookmarkEnd w:id="300"/>
      <w:bookmarkEnd w:id="301"/>
    </w:p>
    <w:p w14:paraId="3B2B6052" w14:textId="77777777" w:rsidR="006C1FF6" w:rsidRDefault="006C1FF6">
      <w:pPr>
        <w:pStyle w:val="Heading1separationline"/>
        <w:rPr>
          <w:lang w:val="en-US" w:eastAsia="zh-CN"/>
        </w:rPr>
      </w:pPr>
    </w:p>
    <w:p w14:paraId="3B2B6053" w14:textId="77777777" w:rsidR="006C1FF6" w:rsidRDefault="009106D4">
      <w:pPr>
        <w:pStyle w:val="Abbreviations"/>
        <w:rPr>
          <w:lang w:val="en-US" w:eastAsia="zh-CN"/>
        </w:rPr>
      </w:pPr>
      <w:r>
        <w:rPr>
          <w:rFonts w:hint="eastAsia"/>
          <w:lang w:val="en-US" w:eastAsia="zh-CN"/>
        </w:rPr>
        <w:t xml:space="preserve">ADM                   </w:t>
      </w:r>
      <w:r>
        <w:rPr>
          <w:lang w:val="en-US" w:eastAsia="zh-CN"/>
        </w:rPr>
        <w:t>ASM VHF Data-Link Message</w:t>
      </w:r>
    </w:p>
    <w:p w14:paraId="3B2B6054" w14:textId="77777777" w:rsidR="006C1FF6" w:rsidRDefault="009106D4">
      <w:pPr>
        <w:pStyle w:val="Abbreviations"/>
        <w:rPr>
          <w:lang w:val="en-US" w:eastAsia="zh-CN"/>
        </w:rPr>
      </w:pPr>
      <w:r>
        <w:rPr>
          <w:rFonts w:hint="eastAsia"/>
          <w:lang w:val="en-US" w:eastAsia="zh-CN"/>
        </w:rPr>
        <w:t xml:space="preserve">ADO                   </w:t>
      </w:r>
      <w:r>
        <w:rPr>
          <w:lang w:val="en-US" w:eastAsia="zh-CN"/>
        </w:rPr>
        <w:t xml:space="preserve"> </w:t>
      </w:r>
      <w:r>
        <w:rPr>
          <w:rFonts w:hint="eastAsia"/>
          <w:lang w:val="en-US" w:eastAsia="zh-CN"/>
        </w:rPr>
        <w:t>ASM VHF Data-Link Own-Vessel Report</w:t>
      </w:r>
    </w:p>
    <w:p w14:paraId="3B2B6055" w14:textId="77777777" w:rsidR="006C1FF6" w:rsidRDefault="009106D4">
      <w:pPr>
        <w:pStyle w:val="Abbreviations"/>
        <w:rPr>
          <w:lang w:val="en-US" w:eastAsia="zh-CN"/>
        </w:rPr>
      </w:pPr>
      <w:r>
        <w:rPr>
          <w:rFonts w:hint="eastAsia"/>
          <w:lang w:val="en-US" w:eastAsia="zh-CN"/>
        </w:rPr>
        <w:t>AIS</w:t>
      </w:r>
      <w:r>
        <w:rPr>
          <w:rFonts w:hint="eastAsia"/>
          <w:lang w:val="en-US" w:eastAsia="zh-CN"/>
        </w:rPr>
        <w:tab/>
        <w:t>Automatic Identification System</w:t>
      </w:r>
    </w:p>
    <w:p w14:paraId="3B2B6056"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API</w:t>
      </w:r>
      <w:r>
        <w:rPr>
          <w:rFonts w:ascii="Calibri" w:eastAsia="Calibri" w:hAnsi="Calibri" w:cs="Times New Roman" w:hint="eastAsia"/>
          <w:lang w:val="en-US" w:eastAsia="zh-CN"/>
        </w:rPr>
        <w:tab/>
        <w:t xml:space="preserve">Application Programming </w:t>
      </w:r>
      <w:r>
        <w:rPr>
          <w:rFonts w:ascii="Calibri" w:eastAsia="Calibri" w:hAnsi="Calibri" w:cs="Times New Roman" w:hint="eastAsia"/>
          <w:lang w:val="en-US" w:eastAsia="zh-CN"/>
        </w:rPr>
        <w:t>Interface</w:t>
      </w:r>
    </w:p>
    <w:p w14:paraId="3B2B6057"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ASM</w:t>
      </w:r>
      <w:r>
        <w:rPr>
          <w:rFonts w:ascii="Calibri" w:eastAsia="Calibri" w:hAnsi="Calibri" w:cs="Times New Roman" w:hint="eastAsia"/>
          <w:lang w:val="en-US" w:eastAsia="zh-CN"/>
        </w:rPr>
        <w:tab/>
        <w:t>Application Specific Messages</w:t>
      </w:r>
    </w:p>
    <w:p w14:paraId="3B2B6058"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BAS</w:t>
      </w:r>
      <w:r>
        <w:rPr>
          <w:rFonts w:ascii="Calibri" w:eastAsia="Calibri" w:hAnsi="Calibri" w:cs="Times New Roman" w:hint="eastAsia"/>
          <w:lang w:val="en-US" w:eastAsia="zh-CN"/>
        </w:rPr>
        <w:tab/>
        <w:t>Basic AIS Service</w:t>
      </w:r>
    </w:p>
    <w:p w14:paraId="3B2B6059"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BIIT</w:t>
      </w:r>
      <w:r>
        <w:rPr>
          <w:rFonts w:ascii="Calibri" w:eastAsia="Calibri" w:hAnsi="Calibri" w:cs="Times New Roman" w:hint="eastAsia"/>
          <w:lang w:val="en-US" w:eastAsia="zh-CN"/>
        </w:rPr>
        <w:tab/>
        <w:t>Built- In Integrity Test</w:t>
      </w:r>
    </w:p>
    <w:p w14:paraId="3B2B605A"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CRC</w:t>
      </w:r>
      <w:r>
        <w:rPr>
          <w:rFonts w:ascii="Calibri" w:eastAsia="Calibri" w:hAnsi="Calibri" w:cs="Times New Roman" w:hint="eastAsia"/>
          <w:lang w:val="en-US" w:eastAsia="zh-CN"/>
        </w:rPr>
        <w:tab/>
        <w:t>Cyclic Redundancy Check</w:t>
      </w:r>
    </w:p>
    <w:p w14:paraId="3B2B605B"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CSTDMA             Carrier Sense Time Division Multiple Access</w:t>
      </w:r>
    </w:p>
    <w:p w14:paraId="3B2B605C" w14:textId="77777777" w:rsidR="006C1FF6" w:rsidRDefault="009106D4">
      <w:pPr>
        <w:pStyle w:val="Abbreviations"/>
        <w:suppressAutoHyphens/>
        <w:ind w:left="0" w:firstLine="0"/>
        <w:rPr>
          <w:rFonts w:ascii="Calibri" w:eastAsia="Calibri" w:hAnsi="Calibri" w:cs="Times New Roman"/>
          <w:lang w:val="en-US" w:eastAsia="zh-CN"/>
        </w:rPr>
      </w:pPr>
      <w:r>
        <w:rPr>
          <w:rFonts w:ascii="Calibri" w:eastAsia="Calibri" w:hAnsi="Calibri" w:cs="Times New Roman" w:hint="eastAsia"/>
          <w:lang w:val="en-US" w:eastAsia="zh-CN"/>
        </w:rPr>
        <w:t>DGNSS                Differential Global Navigation Satellite Systems</w:t>
      </w:r>
    </w:p>
    <w:p w14:paraId="3B2B605D"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DOS</w:t>
      </w:r>
      <w:r>
        <w:rPr>
          <w:rFonts w:ascii="Calibri" w:eastAsia="Calibri" w:hAnsi="Calibri" w:cs="Times New Roman" w:hint="eastAsia"/>
          <w:lang w:val="en-US" w:eastAsia="zh-CN"/>
        </w:rPr>
        <w:tab/>
        <w:t>Denial of Service</w:t>
      </w:r>
    </w:p>
    <w:p w14:paraId="3B2B605E" w14:textId="77777777" w:rsidR="006C1FF6" w:rsidRDefault="009106D4">
      <w:pPr>
        <w:rPr>
          <w:rFonts w:ascii="Calibri" w:eastAsia="SimSun" w:hAnsi="Calibri" w:cs="Calibri"/>
          <w:color w:val="000000"/>
          <w:sz w:val="22"/>
          <w:lang w:val="en-US" w:eastAsia="zh-CN" w:bidi="ar"/>
        </w:rPr>
      </w:pPr>
      <w:r>
        <w:rPr>
          <w:rFonts w:ascii="Calibri" w:eastAsia="SimSun" w:hAnsi="Calibri" w:cs="Calibri"/>
          <w:color w:val="000000"/>
          <w:sz w:val="22"/>
          <w:lang w:val="en-US" w:eastAsia="zh-CN" w:bidi="ar"/>
        </w:rPr>
        <w:t xml:space="preserve">ECDIS </w:t>
      </w:r>
      <w:r>
        <w:rPr>
          <w:rFonts w:ascii="Calibri" w:eastAsia="SimSun" w:hAnsi="Calibri" w:cs="Calibri" w:hint="eastAsia"/>
          <w:color w:val="000000"/>
          <w:sz w:val="22"/>
          <w:lang w:val="en-US" w:eastAsia="zh-CN" w:bidi="ar"/>
        </w:rPr>
        <w:t xml:space="preserve">                 Electronic Charts Display Information System </w:t>
      </w:r>
    </w:p>
    <w:p w14:paraId="3B2B605F"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EDM                    VDE Broadcast Message</w:t>
      </w:r>
    </w:p>
    <w:p w14:paraId="3B2B6060"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 xml:space="preserve">EDO                     VDE Data Message Sentence </w:t>
      </w:r>
      <w:proofErr w:type="gramStart"/>
      <w:r>
        <w:rPr>
          <w:rFonts w:ascii="Calibri" w:eastAsia="Calibri" w:hAnsi="Calibri" w:cs="Times New Roman" w:hint="eastAsia"/>
          <w:lang w:val="en-US" w:eastAsia="zh-CN"/>
        </w:rPr>
        <w:t>own</w:t>
      </w:r>
      <w:proofErr w:type="gramEnd"/>
      <w:r>
        <w:rPr>
          <w:rFonts w:ascii="Calibri" w:eastAsia="Calibri" w:hAnsi="Calibri" w:cs="Times New Roman" w:hint="eastAsia"/>
          <w:lang w:val="en-US" w:eastAsia="zh-CN"/>
        </w:rPr>
        <w:t xml:space="preserve"> Report ...</w:t>
      </w:r>
    </w:p>
    <w:p w14:paraId="3B2B6061" w14:textId="77777777" w:rsidR="006C1FF6" w:rsidRDefault="009106D4">
      <w:pPr>
        <w:pStyle w:val="Abbreviations"/>
        <w:suppressAutoHyphens/>
        <w:ind w:left="0" w:firstLine="0"/>
        <w:rPr>
          <w:rFonts w:ascii="Calibri" w:eastAsia="DengXian" w:hAnsi="Calibri" w:cs="Times New Roman"/>
          <w:lang w:val="en-US" w:eastAsia="zh-CN"/>
        </w:rPr>
      </w:pPr>
      <w:r>
        <w:rPr>
          <w:rFonts w:ascii="Calibri" w:eastAsia="DengXian" w:hAnsi="Calibri" w:cs="Times New Roman"/>
          <w:lang w:val="en-US" w:eastAsia="zh-CN"/>
        </w:rPr>
        <w:t xml:space="preserve">ETA                      Estimated Time of </w:t>
      </w:r>
      <w:r>
        <w:rPr>
          <w:rFonts w:ascii="Calibri" w:eastAsia="DengXian" w:hAnsi="Calibri" w:cs="Times New Roman"/>
          <w:lang w:val="en-US" w:eastAsia="zh-CN"/>
        </w:rPr>
        <w:t>Arrival</w:t>
      </w:r>
    </w:p>
    <w:p w14:paraId="3B2B6062" w14:textId="77777777" w:rsidR="006C1FF6" w:rsidRDefault="009106D4">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FSR                      Frame Summary of AIS Reception</w:t>
      </w:r>
    </w:p>
    <w:p w14:paraId="3B2B6063" w14:textId="77777777" w:rsidR="006C1FF6" w:rsidRDefault="009106D4">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 xml:space="preserve">GNSS                   </w:t>
      </w:r>
      <w:r>
        <w:rPr>
          <w:rFonts w:ascii="Calibri" w:eastAsia="Calibri" w:hAnsi="Calibri" w:cs="Times New Roman" w:hint="eastAsia"/>
          <w:lang w:val="en-US" w:eastAsia="zh-CN"/>
        </w:rPr>
        <w:t>Global Navigation Satellite Systems</w:t>
      </w:r>
    </w:p>
    <w:p w14:paraId="3B2B6064" w14:textId="77777777" w:rsidR="006C1FF6" w:rsidRDefault="009106D4">
      <w:pPr>
        <w:pStyle w:val="Abbreviations"/>
        <w:suppressAutoHyphens/>
        <w:ind w:left="0" w:firstLine="0"/>
        <w:rPr>
          <w:rFonts w:ascii="Calibri" w:eastAsia="DengXian" w:hAnsi="Calibri" w:cs="Times New Roman"/>
          <w:lang w:val="en-US" w:eastAsia="zh-CN"/>
        </w:rPr>
      </w:pPr>
      <w:r>
        <w:rPr>
          <w:rFonts w:ascii="Calibri" w:eastAsia="DengXian" w:hAnsi="Calibri" w:cs="Times New Roman" w:hint="eastAsia"/>
          <w:lang w:val="en-US" w:eastAsia="zh-CN"/>
        </w:rPr>
        <w:t>HMI</w:t>
      </w:r>
      <w:r>
        <w:rPr>
          <w:rFonts w:ascii="Calibri" w:eastAsia="DengXian" w:hAnsi="Calibri" w:cs="Times New Roman" w:hint="eastAsia"/>
          <w:lang w:val="en-US" w:eastAsia="zh-CN"/>
        </w:rPr>
        <w:t>………………</w:t>
      </w:r>
      <w:r>
        <w:rPr>
          <w:rFonts w:ascii="Calibri" w:eastAsia="DengXian" w:hAnsi="Calibri" w:cs="Times New Roman" w:hint="eastAsia"/>
          <w:lang w:val="en-US" w:eastAsia="zh-CN"/>
        </w:rPr>
        <w:t xml:space="preserve">  </w:t>
      </w:r>
      <w:r>
        <w:rPr>
          <w:rFonts w:ascii="Calibri" w:eastAsia="Calibri" w:hAnsi="Calibri" w:cs="Times New Roman" w:hint="eastAsia"/>
          <w:color w:val="000000"/>
          <w:lang w:val="en-US" w:eastAsia="zh-CN"/>
        </w:rPr>
        <w:t>Human Machine Interfaces</w:t>
      </w:r>
    </w:p>
    <w:p w14:paraId="3B2B6065"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IALA</w:t>
      </w:r>
      <w:r>
        <w:rPr>
          <w:rFonts w:ascii="Calibri" w:eastAsia="Calibri" w:hAnsi="Calibri" w:cs="Times New Roman" w:hint="eastAsia"/>
          <w:lang w:val="en-US" w:eastAsia="zh-CN"/>
        </w:rPr>
        <w:tab/>
        <w:t>International Association of Marine Aids to Navigation and Lighthouse Au</w:t>
      </w:r>
      <w:r>
        <w:rPr>
          <w:rFonts w:ascii="Calibri" w:eastAsia="Calibri" w:hAnsi="Calibri" w:cs="Times New Roman" w:hint="eastAsia"/>
          <w:lang w:val="en-US" w:eastAsia="zh-CN"/>
        </w:rPr>
        <w:softHyphen/>
        <w:t>thorities</w:t>
      </w:r>
    </w:p>
    <w:p w14:paraId="3B2B6066"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IMO</w:t>
      </w:r>
      <w:r>
        <w:rPr>
          <w:rFonts w:ascii="Calibri" w:eastAsia="Calibri" w:hAnsi="Calibri" w:cs="Times New Roman" w:hint="eastAsia"/>
          <w:lang w:val="en-US" w:eastAsia="zh-CN"/>
        </w:rPr>
        <w:tab/>
        <w:t>Inter</w:t>
      </w:r>
      <w:r>
        <w:rPr>
          <w:rFonts w:ascii="Calibri" w:eastAsia="Calibri" w:hAnsi="Calibri" w:cs="Times New Roman" w:hint="eastAsia"/>
          <w:lang w:val="en-US" w:eastAsia="zh-CN"/>
        </w:rPr>
        <w:t>national Maritime Organization</w:t>
      </w:r>
    </w:p>
    <w:p w14:paraId="3B2B6067" w14:textId="77777777" w:rsidR="006C1FF6" w:rsidRDefault="009106D4">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MITDMA</w:t>
      </w:r>
      <w:r>
        <w:rPr>
          <w:rFonts w:ascii="Calibri" w:eastAsia="Calibri" w:hAnsi="Calibri" w:cs="Times New Roman"/>
          <w:color w:val="000000"/>
          <w:lang w:val="en-US" w:eastAsia="zh-CN"/>
        </w:rPr>
        <w:t xml:space="preserve">            Multiple Incremental Time Division Multiple Access</w:t>
      </w:r>
    </w:p>
    <w:p w14:paraId="3B2B6068" w14:textId="77777777" w:rsidR="006C1FF6" w:rsidRDefault="009106D4">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MMSI                 Maritime mobile service identity</w:t>
      </w:r>
    </w:p>
    <w:p w14:paraId="3B2B6069"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PI</w:t>
      </w:r>
      <w:r>
        <w:rPr>
          <w:rFonts w:ascii="Calibri" w:eastAsia="Calibri" w:hAnsi="Calibri" w:cs="Times New Roman" w:hint="eastAsia"/>
          <w:lang w:val="en-US" w:eastAsia="zh-CN"/>
        </w:rPr>
        <w:tab/>
        <w:t>Presentation Interface</w:t>
      </w:r>
    </w:p>
    <w:p w14:paraId="3B2B606A"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lastRenderedPageBreak/>
        <w:t>PKI</w:t>
      </w:r>
      <w:r>
        <w:rPr>
          <w:rFonts w:ascii="Calibri" w:eastAsia="Calibri" w:hAnsi="Calibri" w:cs="Times New Roman" w:hint="eastAsia"/>
          <w:lang w:val="en-US" w:eastAsia="zh-CN"/>
        </w:rPr>
        <w:tab/>
        <w:t>Public Key Infrastructure</w:t>
      </w:r>
    </w:p>
    <w:p w14:paraId="3B2B606B"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PSS</w:t>
      </w:r>
      <w:r>
        <w:rPr>
          <w:rFonts w:ascii="Calibri" w:eastAsia="Calibri" w:hAnsi="Calibri" w:cs="Times New Roman" w:hint="eastAsia"/>
          <w:lang w:val="en-US" w:eastAsia="zh-CN"/>
        </w:rPr>
        <w:tab/>
        <w:t>Physical Shore Station</w:t>
      </w:r>
    </w:p>
    <w:p w14:paraId="3B2B606C" w14:textId="77777777" w:rsidR="006C1FF6" w:rsidRDefault="009106D4">
      <w:pPr>
        <w:pStyle w:val="Abbreviations"/>
        <w:suppressAutoHyphens/>
        <w:rPr>
          <w:rFonts w:ascii="Calibri" w:eastAsia="DengXian" w:hAnsi="Calibri" w:cs="Times New Roman"/>
          <w:lang w:val="en-US" w:eastAsia="zh-CN"/>
        </w:rPr>
      </w:pPr>
      <w:r>
        <w:rPr>
          <w:rFonts w:ascii="Calibri" w:eastAsia="DengXian" w:hAnsi="Calibri" w:cs="Times New Roman" w:hint="eastAsia"/>
          <w:lang w:val="en-US" w:eastAsia="zh-CN"/>
        </w:rPr>
        <w:t>R</w:t>
      </w:r>
      <w:r>
        <w:rPr>
          <w:rFonts w:ascii="Calibri" w:eastAsia="DengXian" w:hAnsi="Calibri" w:cs="Times New Roman"/>
          <w:lang w:val="en-US" w:eastAsia="zh-CN"/>
        </w:rPr>
        <w:t xml:space="preserve">OT                </w:t>
      </w:r>
      <w:r>
        <w:rPr>
          <w:rFonts w:ascii="Calibri" w:eastAsia="DengXian" w:hAnsi="Calibri" w:cs="Times New Roman"/>
          <w:lang w:val="en-US" w:eastAsia="zh-CN"/>
        </w:rPr>
        <w:t xml:space="preserve">     Rate of Turn</w:t>
      </w:r>
    </w:p>
    <w:p w14:paraId="3B2B606D" w14:textId="77777777" w:rsidR="006C1FF6" w:rsidRDefault="009106D4">
      <w:pPr>
        <w:pStyle w:val="Abbreviations"/>
        <w:suppressAutoHyphens/>
        <w:rPr>
          <w:rFonts w:ascii="Calibri" w:eastAsia="DengXian" w:hAnsi="Calibri" w:cs="Times New Roman"/>
          <w:lang w:val="en-US" w:eastAsia="zh-CN"/>
        </w:rPr>
      </w:pPr>
      <w:r>
        <w:rPr>
          <w:rFonts w:ascii="Calibri" w:eastAsia="DengXian" w:hAnsi="Calibri" w:cs="Times New Roman" w:hint="eastAsia"/>
          <w:lang w:val="en-US" w:eastAsia="zh-CN"/>
        </w:rPr>
        <w:t>R</w:t>
      </w:r>
      <w:r>
        <w:rPr>
          <w:rFonts w:ascii="Calibri" w:eastAsia="DengXian" w:hAnsi="Calibri" w:cs="Times New Roman"/>
          <w:lang w:val="en-US" w:eastAsia="zh-CN"/>
        </w:rPr>
        <w:t>SSI                     Received Signal Strength Indicator</w:t>
      </w:r>
    </w:p>
    <w:p w14:paraId="3B2B606E" w14:textId="77777777" w:rsidR="006C1FF6" w:rsidRDefault="009106D4">
      <w:pPr>
        <w:pStyle w:val="Abbreviations"/>
        <w:suppressAutoHyphens/>
        <w:rPr>
          <w:rFonts w:ascii="Calibri" w:eastAsia="DengXian" w:hAnsi="Calibri" w:cs="Times New Roman"/>
          <w:lang w:val="en-US" w:eastAsia="zh-CN"/>
        </w:rPr>
      </w:pPr>
      <w:r>
        <w:rPr>
          <w:rFonts w:ascii="Calibri" w:eastAsia="DengXian" w:hAnsi="Calibri" w:cs="Times New Roman"/>
          <w:lang w:val="en-US" w:eastAsia="zh-CN"/>
        </w:rPr>
        <w:t xml:space="preserve">SOG                     Speed </w:t>
      </w:r>
      <w:r>
        <w:rPr>
          <w:rFonts w:ascii="Calibri" w:eastAsia="DengXian" w:hAnsi="Calibri" w:cs="Times New Roman" w:hint="eastAsia"/>
          <w:lang w:val="en-US" w:eastAsia="zh-CN"/>
        </w:rPr>
        <w:t>o</w:t>
      </w:r>
      <w:r>
        <w:rPr>
          <w:rFonts w:ascii="Calibri" w:eastAsia="DengXian" w:hAnsi="Calibri" w:cs="Times New Roman"/>
          <w:lang w:val="en-US" w:eastAsia="zh-CN"/>
        </w:rPr>
        <w:t>ver Ground</w:t>
      </w:r>
    </w:p>
    <w:p w14:paraId="3B2B606F" w14:textId="77777777" w:rsidR="006C1FF6" w:rsidRDefault="009106D4">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SOTDMA</w:t>
      </w:r>
      <w:r>
        <w:rPr>
          <w:rFonts w:ascii="Calibri" w:eastAsia="Calibri" w:hAnsi="Calibri" w:cs="Times New Roman"/>
          <w:color w:val="000000"/>
          <w:lang w:val="en-US" w:eastAsia="zh-CN"/>
        </w:rPr>
        <w:t xml:space="preserve">            Self Organized Time Division Multiple Access</w:t>
      </w:r>
    </w:p>
    <w:p w14:paraId="3B2B6070" w14:textId="77777777" w:rsidR="006C1FF6" w:rsidRDefault="009106D4">
      <w:pPr>
        <w:pStyle w:val="Abbreviations"/>
        <w:suppressAutoHyphens/>
        <w:ind w:left="0" w:firstLine="0"/>
        <w:rPr>
          <w:rFonts w:ascii="Calibri" w:eastAsia="Calibri" w:hAnsi="Calibri" w:cs="Times New Roman"/>
          <w:color w:val="000000"/>
          <w:lang w:val="en-US" w:eastAsia="zh-CN"/>
        </w:rPr>
      </w:pPr>
      <w:r>
        <w:rPr>
          <w:rFonts w:ascii="Calibri" w:eastAsia="Calibri" w:hAnsi="Calibri" w:cs="Times New Roman" w:hint="eastAsia"/>
          <w:color w:val="000000"/>
          <w:lang w:val="en-US" w:eastAsia="zh-CN"/>
        </w:rPr>
        <w:t xml:space="preserve">VDE                     VHF data exchange </w:t>
      </w:r>
    </w:p>
    <w:p w14:paraId="3B2B6071" w14:textId="77777777" w:rsidR="006C1FF6" w:rsidRDefault="009106D4">
      <w:pPr>
        <w:pStyle w:val="Abbreviations"/>
        <w:suppressAutoHyphens/>
        <w:rPr>
          <w:rFonts w:ascii="Calibri" w:eastAsia="Calibri" w:hAnsi="Calibri" w:cs="Times New Roman"/>
          <w:color w:val="000000"/>
          <w:lang w:val="en-US" w:eastAsia="zh-CN"/>
        </w:rPr>
      </w:pPr>
      <w:r>
        <w:rPr>
          <w:rFonts w:ascii="Calibri" w:eastAsia="Calibri" w:hAnsi="Calibri" w:cs="Times New Roman"/>
          <w:color w:val="000000"/>
          <w:lang w:val="en-US" w:eastAsia="zh-CN"/>
        </w:rPr>
        <w:t>VDES</w:t>
      </w:r>
      <w:r>
        <w:rPr>
          <w:rFonts w:ascii="Calibri" w:eastAsia="Calibri" w:hAnsi="Calibri" w:cs="Times New Roman"/>
          <w:color w:val="000000"/>
          <w:lang w:val="en-US" w:eastAsia="zh-CN"/>
        </w:rPr>
        <w:tab/>
        <w:t>VHF Data Exchange System</w:t>
      </w:r>
    </w:p>
    <w:p w14:paraId="3B2B6072" w14:textId="77777777" w:rsidR="006C1FF6" w:rsidRDefault="009106D4">
      <w:pPr>
        <w:pStyle w:val="Abbreviations"/>
        <w:rPr>
          <w:rFonts w:ascii="Calibri" w:eastAsia="Calibri" w:hAnsi="Calibri" w:cs="Times New Roman"/>
          <w:color w:val="000000"/>
          <w:lang w:val="en-US" w:eastAsia="zh-CN"/>
        </w:rPr>
      </w:pPr>
      <w:r>
        <w:rPr>
          <w:rFonts w:ascii="Calibri" w:eastAsia="Calibri" w:hAnsi="Calibri" w:cs="Times New Roman"/>
          <w:color w:val="000000"/>
          <w:lang w:val="en-US" w:eastAsia="zh-CN" w:bidi="ar"/>
        </w:rPr>
        <w:t xml:space="preserve">VDE-SAT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 xml:space="preserve">  VHF data exchange-satellite </w:t>
      </w:r>
    </w:p>
    <w:p w14:paraId="3B2B6073" w14:textId="77777777" w:rsidR="006C1FF6" w:rsidRDefault="009106D4">
      <w:pPr>
        <w:pStyle w:val="Abbreviations"/>
        <w:rPr>
          <w:rFonts w:ascii="Calibri" w:eastAsia="Calibri" w:hAnsi="Calibri" w:cs="Times New Roman"/>
          <w:color w:val="000000"/>
          <w:lang w:val="en-US" w:eastAsia="zh-CN" w:bidi="ar"/>
        </w:rPr>
      </w:pPr>
      <w:r>
        <w:rPr>
          <w:rFonts w:ascii="Calibri" w:eastAsia="Calibri" w:hAnsi="Calibri" w:cs="Times New Roman"/>
          <w:color w:val="000000"/>
          <w:lang w:val="en-US" w:eastAsia="zh-CN" w:bidi="ar"/>
        </w:rPr>
        <w:t xml:space="preserve">VDE-TER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 xml:space="preserve"> </w:t>
      </w:r>
      <w:r>
        <w:rPr>
          <w:rFonts w:ascii="Calibri" w:eastAsia="Calibri" w:hAnsi="Calibri" w:cs="Times New Roman" w:hint="eastAsia"/>
          <w:color w:val="000000"/>
          <w:lang w:val="en-US" w:eastAsia="zh-CN" w:bidi="ar"/>
        </w:rPr>
        <w:t xml:space="preserve"> </w:t>
      </w:r>
      <w:r>
        <w:rPr>
          <w:rFonts w:ascii="Calibri" w:eastAsia="Calibri" w:hAnsi="Calibri" w:cs="Times New Roman"/>
          <w:color w:val="000000"/>
          <w:lang w:val="en-US" w:eastAsia="zh-CN" w:bidi="ar"/>
        </w:rPr>
        <w:t>VHF data exchange-terrestrial</w:t>
      </w:r>
    </w:p>
    <w:p w14:paraId="3B2B6074"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VDL</w:t>
      </w:r>
      <w:r>
        <w:rPr>
          <w:rFonts w:ascii="Calibri" w:eastAsia="Calibri" w:hAnsi="Calibri" w:cs="Times New Roman" w:hint="eastAsia"/>
          <w:lang w:val="en-US" w:eastAsia="zh-CN"/>
        </w:rPr>
        <w:tab/>
        <w:t>VHF Data Link</w:t>
      </w:r>
    </w:p>
    <w:p w14:paraId="3B2B6075" w14:textId="77777777" w:rsidR="006C1FF6" w:rsidRDefault="009106D4">
      <w:r>
        <w:rPr>
          <w:rFonts w:ascii="Calibri" w:eastAsia="SimSun" w:hAnsi="Calibri" w:cs="Calibri" w:hint="eastAsia"/>
          <w:color w:val="000000"/>
          <w:sz w:val="22"/>
          <w:lang w:val="en-US" w:eastAsia="zh-CN" w:bidi="ar"/>
        </w:rPr>
        <w:t xml:space="preserve">VDM                   </w:t>
      </w:r>
      <w:r>
        <w:rPr>
          <w:rFonts w:ascii="Calibri" w:eastAsia="SimSun" w:hAnsi="Calibri" w:cs="Calibri"/>
          <w:color w:val="000000"/>
          <w:sz w:val="22"/>
          <w:lang w:val="en-US" w:eastAsia="zh-CN" w:bidi="ar"/>
        </w:rPr>
        <w:t xml:space="preserve">VHF Data link Message </w:t>
      </w:r>
    </w:p>
    <w:p w14:paraId="3B2B6076" w14:textId="77777777" w:rsidR="006C1FF6" w:rsidRDefault="009106D4">
      <w:pPr>
        <w:pStyle w:val="Abbreviations"/>
        <w:rPr>
          <w:rFonts w:ascii="Calibri" w:eastAsia="Calibri" w:hAnsi="Calibri" w:cs="Times New Roman"/>
          <w:color w:val="000000"/>
          <w:lang w:val="en-US" w:eastAsia="zh-CN" w:bidi="ar"/>
        </w:rPr>
      </w:pPr>
      <w:r>
        <w:rPr>
          <w:rFonts w:ascii="Calibri" w:eastAsia="Calibri" w:hAnsi="Calibri" w:cs="Times New Roman" w:hint="eastAsia"/>
          <w:color w:val="000000"/>
          <w:lang w:val="en-US" w:eastAsia="zh-CN" w:bidi="ar"/>
        </w:rPr>
        <w:t xml:space="preserve">VDO                    VHF Data link message Own </w:t>
      </w:r>
    </w:p>
    <w:bookmarkEnd w:id="283"/>
    <w:p w14:paraId="3B2B6077" w14:textId="77777777" w:rsidR="006C1FF6" w:rsidRDefault="009106D4">
      <w:pPr>
        <w:pStyle w:val="Abbreviations"/>
        <w:suppressAutoHyphens/>
        <w:rPr>
          <w:rFonts w:ascii="Calibri" w:eastAsia="Calibri" w:hAnsi="Calibri" w:cs="Times New Roman"/>
          <w:lang w:val="en-US" w:eastAsia="zh-CN"/>
        </w:rPr>
      </w:pPr>
      <w:r>
        <w:rPr>
          <w:rFonts w:ascii="Calibri" w:eastAsia="Calibri" w:hAnsi="Calibri" w:cs="Times New Roman" w:hint="eastAsia"/>
          <w:lang w:val="en-US" w:eastAsia="zh-CN"/>
        </w:rPr>
        <w:t>VHF</w:t>
      </w:r>
      <w:r>
        <w:rPr>
          <w:rFonts w:ascii="Calibri" w:eastAsia="Calibri" w:hAnsi="Calibri" w:cs="Times New Roman" w:hint="eastAsia"/>
          <w:lang w:val="en-US" w:eastAsia="zh-CN"/>
        </w:rPr>
        <w:tab/>
        <w:t>Very High Frequency</w:t>
      </w:r>
    </w:p>
    <w:p w14:paraId="3B2B6078" w14:textId="77777777" w:rsidR="006C1FF6" w:rsidRDefault="009106D4">
      <w:r>
        <w:rPr>
          <w:rFonts w:ascii="Calibri" w:eastAsia="SimSun" w:hAnsi="Calibri" w:cs="Calibri" w:hint="eastAsia"/>
          <w:color w:val="000000"/>
          <w:sz w:val="22"/>
          <w:lang w:val="en-US" w:eastAsia="zh-CN" w:bidi="ar"/>
        </w:rPr>
        <w:t xml:space="preserve">VSI                       </w:t>
      </w:r>
      <w:r>
        <w:rPr>
          <w:rFonts w:ascii="Calibri" w:eastAsia="SimSun" w:hAnsi="Calibri" w:cs="Calibri"/>
          <w:color w:val="000000"/>
          <w:sz w:val="22"/>
          <w:lang w:val="en-US" w:eastAsia="zh-CN" w:bidi="ar"/>
        </w:rPr>
        <w:t>VDL Signal Information</w:t>
      </w:r>
    </w:p>
    <w:p w14:paraId="3B2B6079" w14:textId="77777777" w:rsidR="006C1FF6" w:rsidRDefault="006C1FF6">
      <w:pPr>
        <w:pStyle w:val="Abbreviations"/>
        <w:suppressAutoHyphens/>
        <w:rPr>
          <w:rFonts w:ascii="Calibri" w:eastAsia="Calibri" w:hAnsi="Calibri" w:cs="Times New Roman"/>
          <w:lang w:val="en-US" w:eastAsia="zh-CN"/>
        </w:rPr>
      </w:pPr>
    </w:p>
    <w:p w14:paraId="3B2B607A" w14:textId="77777777" w:rsidR="006C1FF6" w:rsidRDefault="009106D4">
      <w:pPr>
        <w:pStyle w:val="Heading1"/>
        <w:numPr>
          <w:ilvl w:val="0"/>
          <w:numId w:val="27"/>
        </w:numPr>
        <w:suppressAutoHyphens/>
        <w:rPr>
          <w:rFonts w:ascii="Cambria" w:hAnsi="Cambria" w:cs="Times New Roman"/>
          <w:lang w:val="en-US" w:eastAsia="zh-CN"/>
        </w:rPr>
      </w:pPr>
      <w:bookmarkStart w:id="302" w:name="_Toc23858"/>
      <w:bookmarkStart w:id="303" w:name="_Toc8056"/>
      <w:bookmarkStart w:id="304" w:name="_Toc30523"/>
      <w:bookmarkStart w:id="305" w:name="_Toc30456"/>
      <w:r>
        <w:rPr>
          <w:rFonts w:ascii="Cambria" w:hAnsi="Cambria" w:cs="Times New Roman" w:hint="eastAsia"/>
          <w:lang w:val="en-US" w:eastAsia="zh-CN"/>
        </w:rPr>
        <w:t>References</w:t>
      </w:r>
      <w:bookmarkEnd w:id="302"/>
      <w:bookmarkEnd w:id="303"/>
      <w:bookmarkEnd w:id="304"/>
      <w:bookmarkEnd w:id="305"/>
    </w:p>
    <w:p w14:paraId="3B2B607B" w14:textId="77777777" w:rsidR="006C1FF6" w:rsidRDefault="006C1FF6">
      <w:pPr>
        <w:pStyle w:val="Heading1separationline"/>
        <w:rPr>
          <w:lang w:val="en-US" w:eastAsia="zh-CN"/>
        </w:rPr>
      </w:pPr>
    </w:p>
    <w:p w14:paraId="3B2B607C" w14:textId="77777777" w:rsidR="006C1FF6" w:rsidRDefault="009106D4">
      <w:pPr>
        <w:pStyle w:val="Furtherreading"/>
        <w:suppressAutoHyphens/>
        <w:rPr>
          <w:rFonts w:ascii="Calibri" w:eastAsia="Calibri" w:hAnsi="Calibri" w:cs="Times New Roman"/>
          <w:i/>
          <w:iCs/>
        </w:rPr>
      </w:pPr>
      <w:r>
        <w:rPr>
          <w:rFonts w:ascii="Calibri" w:eastAsia="Calibri" w:hAnsi="Calibri" w:cs="Times New Roman" w:hint="eastAsia"/>
        </w:rPr>
        <w:t xml:space="preserve">IMO Resolution MSC.140 (76), </w:t>
      </w:r>
      <w:r>
        <w:rPr>
          <w:rFonts w:ascii="Calibri" w:eastAsia="Calibri" w:hAnsi="Calibri" w:cs="Times New Roman"/>
          <w:i/>
          <w:iCs/>
        </w:rPr>
        <w:t>Recommendation for the protection of the AIS VHF data link</w:t>
      </w:r>
      <w:r>
        <w:rPr>
          <w:rFonts w:ascii="Calibri" w:eastAsia="SimSun" w:hAnsi="Calibri" w:cs="Times New Roman" w:hint="eastAsia"/>
          <w:i/>
          <w:iCs/>
          <w:lang w:val="en-US" w:eastAsia="zh-CN"/>
        </w:rPr>
        <w:t>, December 2002</w:t>
      </w:r>
    </w:p>
    <w:p w14:paraId="3B2B607D" w14:textId="77777777" w:rsidR="006C1FF6" w:rsidRDefault="009106D4">
      <w:pPr>
        <w:pStyle w:val="Furtherreading"/>
        <w:suppressAutoHyphens/>
        <w:rPr>
          <w:rFonts w:ascii="Calibri" w:eastAsia="Calibri" w:hAnsi="Calibri" w:cs="Times New Roman"/>
        </w:rPr>
      </w:pPr>
      <w:r>
        <w:rPr>
          <w:rFonts w:ascii="Calibri" w:eastAsia="Calibri" w:hAnsi="Calibri" w:cs="Times New Roman" w:hint="eastAsia"/>
        </w:rPr>
        <w:t xml:space="preserve">IALA </w:t>
      </w:r>
      <w:r>
        <w:rPr>
          <w:rFonts w:ascii="Calibri" w:eastAsia="Calibri" w:hAnsi="Calibri" w:cs="Times New Roman"/>
        </w:rPr>
        <w:t>R0</w:t>
      </w:r>
      <w:r>
        <w:rPr>
          <w:rFonts w:ascii="Calibri" w:eastAsia="Calibri" w:hAnsi="Calibri" w:cs="Times New Roman" w:hint="eastAsia"/>
        </w:rPr>
        <w:t>124,</w:t>
      </w:r>
      <w:r>
        <w:rPr>
          <w:rFonts w:ascii="Calibri" w:eastAsia="SimSun" w:hAnsi="Calibri" w:cs="Times New Roman" w:hint="eastAsia"/>
          <w:lang w:val="en-US" w:eastAsia="zh-CN"/>
        </w:rPr>
        <w:t xml:space="preserve"> </w:t>
      </w:r>
      <w:r>
        <w:rPr>
          <w:rFonts w:ascii="Calibri" w:hAnsi="Calibri" w:hint="eastAsia"/>
          <w:i/>
          <w:iCs/>
          <w:lang w:val="en-US" w:eastAsia="zh-CN"/>
        </w:rPr>
        <w:t>The AIS Service, December 2012</w:t>
      </w:r>
    </w:p>
    <w:p w14:paraId="3B2B607E" w14:textId="77777777" w:rsidR="006C1FF6" w:rsidRDefault="009106D4">
      <w:pPr>
        <w:pStyle w:val="Furtherreading"/>
        <w:suppressAutoHyphens/>
        <w:rPr>
          <w:rFonts w:ascii="Calibri" w:eastAsia="Calibri" w:hAnsi="Calibri" w:cs="Times New Roman"/>
        </w:rPr>
      </w:pPr>
      <w:r>
        <w:rPr>
          <w:rFonts w:ascii="Calibri" w:eastAsia="Calibri" w:hAnsi="Calibri" w:cs="Times New Roman" w:hint="eastAsia"/>
        </w:rPr>
        <w:t>ITU-R Recommendation M.1371</w:t>
      </w:r>
      <w:r>
        <w:rPr>
          <w:rFonts w:ascii="Calibri" w:eastAsia="SimSun" w:hAnsi="Calibri" w:cs="Times New Roman" w:hint="eastAsia"/>
          <w:lang w:val="en-US" w:eastAsia="zh-CN"/>
        </w:rPr>
        <w:t>-5</w:t>
      </w:r>
      <w:r>
        <w:rPr>
          <w:rFonts w:ascii="Calibri" w:eastAsia="Calibri" w:hAnsi="Calibri" w:cs="Times New Roman" w:hint="eastAsia"/>
        </w:rPr>
        <w:t>,</w:t>
      </w:r>
      <w:r>
        <w:rPr>
          <w:rFonts w:ascii="Calibri" w:eastAsia="Calibri" w:hAnsi="Calibri" w:cs="Times New Roman"/>
        </w:rPr>
        <w:t xml:space="preserve"> </w:t>
      </w:r>
      <w:r>
        <w:rPr>
          <w:rFonts w:ascii="Calibri" w:eastAsia="Calibri" w:hAnsi="Calibri" w:cs="Times New Roman"/>
          <w:i/>
          <w:iCs/>
        </w:rPr>
        <w:t>Technical characteristics for an automatic identification system using time division multiple access in the VHF maritime mobile band</w:t>
      </w:r>
      <w:r>
        <w:rPr>
          <w:rFonts w:ascii="Calibri" w:eastAsia="SimSun" w:hAnsi="Calibri" w:cs="Times New Roman" w:hint="eastAsia"/>
          <w:i/>
          <w:iCs/>
          <w:lang w:val="en-US" w:eastAsia="zh-CN"/>
        </w:rPr>
        <w:t xml:space="preserve">, </w:t>
      </w:r>
      <w:r>
        <w:rPr>
          <w:rFonts w:ascii="Calibri" w:eastAsia="Calibri" w:hAnsi="Calibri" w:cs="Times New Roman" w:hint="eastAsia"/>
          <w:i/>
          <w:iCs/>
          <w:lang w:val="en-US"/>
        </w:rPr>
        <w:t>February 20</w:t>
      </w:r>
      <w:r>
        <w:rPr>
          <w:rFonts w:ascii="Calibri" w:eastAsia="SimSun" w:hAnsi="Calibri" w:cs="Times New Roman" w:hint="eastAsia"/>
          <w:i/>
          <w:iCs/>
          <w:lang w:val="en-US" w:eastAsia="zh-CN"/>
        </w:rPr>
        <w:t>14</w:t>
      </w:r>
    </w:p>
    <w:p w14:paraId="3B2B607F" w14:textId="77777777" w:rsidR="006C1FF6" w:rsidRDefault="009106D4">
      <w:pPr>
        <w:pStyle w:val="Furtherreading"/>
        <w:suppressAutoHyphens/>
        <w:rPr>
          <w:rFonts w:ascii="Calibri" w:eastAsia="Calibri" w:hAnsi="Calibri" w:cs="Times New Roman"/>
        </w:rPr>
      </w:pPr>
      <w:r>
        <w:rPr>
          <w:rFonts w:ascii="Calibri" w:eastAsia="Calibri" w:hAnsi="Calibri" w:cs="Times New Roman"/>
          <w:lang w:val="en-US"/>
        </w:rPr>
        <w:t xml:space="preserve">ITU-R M.2092-1, </w:t>
      </w:r>
      <w:r>
        <w:rPr>
          <w:rFonts w:ascii="Calibri" w:eastAsia="Calibri" w:hAnsi="Calibri" w:cs="Times New Roman"/>
          <w:i/>
          <w:iCs/>
          <w:lang w:val="en-US"/>
        </w:rPr>
        <w:t xml:space="preserve">Technical characteristics for </w:t>
      </w:r>
      <w:r>
        <w:rPr>
          <w:rFonts w:ascii="Calibri" w:eastAsia="Calibri" w:hAnsi="Calibri" w:cs="Times New Roman"/>
          <w:i/>
          <w:iCs/>
          <w:lang w:val="en-US"/>
        </w:rPr>
        <w:t>a VHF data exchange system in the VHF maritime mobile band, February 2022</w:t>
      </w:r>
    </w:p>
    <w:p w14:paraId="3B2B6080" w14:textId="77777777" w:rsidR="006C1FF6" w:rsidRDefault="009106D4">
      <w:pPr>
        <w:pStyle w:val="Furtherreading"/>
        <w:suppressAutoHyphens/>
        <w:rPr>
          <w:rFonts w:ascii="Calibri" w:eastAsia="Calibri" w:hAnsi="Calibri" w:cs="Times New Roman"/>
        </w:rPr>
      </w:pPr>
      <w:r>
        <w:rPr>
          <w:rFonts w:ascii="Calibri" w:eastAsia="Calibri" w:hAnsi="Calibri" w:cs="Times New Roman"/>
          <w:lang w:val="en-US"/>
        </w:rPr>
        <w:t xml:space="preserve">IALA G1117, </w:t>
      </w:r>
      <w:r>
        <w:rPr>
          <w:rFonts w:ascii="Calibri" w:eastAsia="Calibri" w:hAnsi="Calibri" w:cs="Times New Roman"/>
          <w:i/>
          <w:iCs/>
          <w:lang w:val="en-US"/>
        </w:rPr>
        <w:t xml:space="preserve">VHF Data Exchange </w:t>
      </w:r>
      <w:proofErr w:type="gramStart"/>
      <w:r>
        <w:rPr>
          <w:rFonts w:ascii="Calibri" w:eastAsia="Calibri" w:hAnsi="Calibri" w:cs="Times New Roman"/>
          <w:i/>
          <w:iCs/>
          <w:lang w:val="en-US"/>
        </w:rPr>
        <w:t>System(</w:t>
      </w:r>
      <w:proofErr w:type="gramEnd"/>
      <w:r>
        <w:rPr>
          <w:rFonts w:ascii="Calibri" w:eastAsia="Calibri" w:hAnsi="Calibri" w:cs="Times New Roman"/>
          <w:i/>
          <w:iCs/>
          <w:lang w:val="en-US"/>
        </w:rPr>
        <w:t>VDES) Overview, December 2022</w:t>
      </w:r>
    </w:p>
    <w:p w14:paraId="3B2B6081" w14:textId="77777777" w:rsidR="006C1FF6" w:rsidRDefault="009106D4">
      <w:pPr>
        <w:pStyle w:val="BodyText"/>
        <w:rPr>
          <w:lang w:val="en-US" w:eastAsia="zh-CN"/>
        </w:rPr>
      </w:pPr>
      <w:r>
        <w:rPr>
          <w:lang w:val="en-US" w:eastAsia="zh-CN"/>
        </w:rPr>
        <w:t>……</w:t>
      </w:r>
    </w:p>
    <w:p w14:paraId="3B2B6082" w14:textId="77777777" w:rsidR="006C1FF6" w:rsidRDefault="009106D4">
      <w:pPr>
        <w:spacing w:before="100" w:beforeAutospacing="1" w:after="100" w:afterAutospacing="1"/>
        <w:rPr>
          <w:rFonts w:ascii="Calibri" w:eastAsia="Calibri" w:hAnsi="Calibri" w:cs="Times New Roman"/>
        </w:rPr>
      </w:pPr>
      <w:r>
        <w:rPr>
          <w:rFonts w:ascii="Calibri" w:eastAsia="Calibri" w:hAnsi="Calibri" w:cs="Times New Roman"/>
        </w:rPr>
        <w:t xml:space="preserve">Reference documents are the latest from the date of issuance of these guidelines. Readers have to consider that </w:t>
      </w:r>
      <w:r>
        <w:rPr>
          <w:rFonts w:ascii="Calibri" w:eastAsia="Calibri" w:hAnsi="Calibri" w:cs="Times New Roman"/>
        </w:rPr>
        <w:t>some will be amended or revoked and care should be taken to follow up with the most up to date information.</w:t>
      </w:r>
    </w:p>
    <w:bookmarkEnd w:id="14"/>
    <w:bookmarkEnd w:id="15"/>
    <w:p w14:paraId="3B2B6083" w14:textId="77777777" w:rsidR="006C1FF6" w:rsidRDefault="006C1FF6">
      <w:pPr>
        <w:suppressAutoHyphens/>
        <w:spacing w:after="200" w:line="276" w:lineRule="auto"/>
      </w:pPr>
    </w:p>
    <w:p w14:paraId="3B2B6084" w14:textId="77777777" w:rsidR="006C1FF6" w:rsidRDefault="006C1FF6">
      <w:pPr>
        <w:pStyle w:val="AppendixHead3"/>
        <w:numPr>
          <w:ilvl w:val="3"/>
          <w:numId w:val="0"/>
        </w:numPr>
      </w:pPr>
    </w:p>
    <w:sectPr w:rsidR="006C1FF6">
      <w:headerReference w:type="even" r:id="rId35"/>
      <w:headerReference w:type="default" r:id="rId36"/>
      <w:footerReference w:type="even" r:id="rId37"/>
      <w:headerReference w:type="first" r:id="rId38"/>
      <w:footerReference w:type="first" r:id="rId39"/>
      <w:pgSz w:w="11906" w:h="16838"/>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杨雨濛" w:date="2022-09-27T22:21:00Z" w:initials="Y">
    <w:p w14:paraId="3B2B6086" w14:textId="77777777" w:rsidR="006C1FF6" w:rsidRDefault="009106D4">
      <w:pPr>
        <w:pStyle w:val="CommentText"/>
        <w:rPr>
          <w:lang w:eastAsia="zh-CN"/>
        </w:rPr>
      </w:pPr>
      <w:r>
        <w:rPr>
          <w:rFonts w:hint="eastAsia"/>
          <w:lang w:eastAsia="zh-CN"/>
        </w:rPr>
        <w:t>A</w:t>
      </w:r>
      <w:r>
        <w:rPr>
          <w:lang w:eastAsia="zh-CN"/>
        </w:rPr>
        <w:t>IR INTERFACE</w:t>
      </w:r>
    </w:p>
    <w:p w14:paraId="3B2B6087" w14:textId="77777777" w:rsidR="006C1FF6" w:rsidRDefault="006C1FF6">
      <w:pPr>
        <w:pStyle w:val="CommentText"/>
        <w:rPr>
          <w:lang w:eastAsia="zh-CN"/>
        </w:rPr>
      </w:pPr>
    </w:p>
    <w:p w14:paraId="3B2B6088" w14:textId="77777777" w:rsidR="006C1FF6" w:rsidRDefault="009106D4">
      <w:pPr>
        <w:pStyle w:val="CommentText"/>
        <w:rPr>
          <w:lang w:eastAsia="zh-CN"/>
        </w:rPr>
      </w:pPr>
      <w:r>
        <w:rPr>
          <w:rFonts w:ascii="SimSun" w:eastAsia="SimSun" w:hAnsi="SimSun" w:hint="eastAsia"/>
          <w:lang w:eastAsia="zh-CN"/>
        </w:rPr>
        <w:t>T</w:t>
      </w:r>
      <w:r>
        <w:rPr>
          <w:lang w:eastAsia="zh-CN"/>
        </w:rPr>
        <w:t>he last t</w:t>
      </w:r>
      <w:r>
        <w:rPr>
          <w:rFonts w:ascii="SimSun" w:eastAsia="SimSun" w:hAnsi="SimSun" w:hint="eastAsia"/>
          <w:lang w:eastAsia="zh-CN"/>
        </w:rPr>
        <w:t>wo</w:t>
      </w:r>
      <w:r>
        <w:rPr>
          <w:lang w:eastAsia="zh-CN"/>
        </w:rPr>
        <w:t xml:space="preserve"> items </w:t>
      </w:r>
      <w:r>
        <w:rPr>
          <w:rFonts w:ascii="SimSun" w:eastAsia="SimSun" w:hAnsi="SimSun" w:hint="eastAsia"/>
          <w:lang w:eastAsia="zh-CN"/>
        </w:rPr>
        <w:t>are</w:t>
      </w:r>
      <w:r>
        <w:rPr>
          <w:lang w:eastAsia="zh-CN"/>
        </w:rPr>
        <w:t xml:space="preserve"> not </w:t>
      </w:r>
      <w:r>
        <w:rPr>
          <w:rFonts w:ascii="SimSun" w:eastAsia="SimSun" w:hAnsi="SimSun" w:cs="SimSun" w:hint="eastAsia"/>
          <w:lang w:eastAsia="zh-CN"/>
        </w:rPr>
        <w:t>belong</w:t>
      </w:r>
      <w:r>
        <w:rPr>
          <w:rFonts w:ascii="SimSun" w:eastAsia="SimSun" w:hAnsi="SimSun" w:cs="SimSun"/>
          <w:lang w:eastAsia="zh-CN"/>
        </w:rPr>
        <w:t xml:space="preserve"> </w:t>
      </w:r>
      <w:r>
        <w:rPr>
          <w:rFonts w:ascii="SimSun" w:eastAsia="SimSun" w:hAnsi="SimSun" w:cs="SimSun" w:hint="eastAsia"/>
          <w:lang w:eastAsia="zh-CN"/>
        </w:rPr>
        <w:t>to</w:t>
      </w:r>
      <w:r>
        <w:rPr>
          <w:rFonts w:ascii="SimSun" w:eastAsia="SimSun" w:hAnsi="SimSun" w:cs="SimSun"/>
          <w:lang w:eastAsia="zh-CN"/>
        </w:rPr>
        <w:t xml:space="preserve"> </w:t>
      </w:r>
      <w:r>
        <w:rPr>
          <w:lang w:eastAsia="zh-CN"/>
        </w:rPr>
        <w:t xml:space="preserve">in </w:t>
      </w:r>
      <w:r>
        <w:rPr>
          <w:rFonts w:hint="eastAsia"/>
          <w:lang w:eastAsia="zh-CN"/>
        </w:rPr>
        <w:t>V</w:t>
      </w:r>
      <w:r>
        <w:rPr>
          <w:lang w:eastAsia="zh-CN"/>
        </w:rPr>
        <w:t>DL S</w:t>
      </w:r>
      <w:r>
        <w:rPr>
          <w:rFonts w:hint="eastAsia"/>
          <w:lang w:eastAsia="zh-CN"/>
        </w:rPr>
        <w:t>cope?</w:t>
      </w:r>
    </w:p>
  </w:comment>
  <w:comment w:id="145" w:author="杨雨濛" w:date="2022-09-27T22:32:00Z" w:initials="Y">
    <w:p w14:paraId="3B2B6089" w14:textId="77777777" w:rsidR="006C1FF6" w:rsidRDefault="009106D4">
      <w:pPr>
        <w:pStyle w:val="CommentText"/>
        <w:rPr>
          <w:lang w:eastAsia="zh-CN"/>
        </w:rPr>
      </w:pPr>
      <w:r>
        <w:rPr>
          <w:rFonts w:hint="eastAsia"/>
          <w:lang w:eastAsia="zh-CN"/>
        </w:rPr>
        <w:t>P</w:t>
      </w:r>
      <w:r>
        <w:rPr>
          <w:lang w:eastAsia="zh-CN"/>
        </w:rPr>
        <w:t xml:space="preserve">osition estimation &amp;distance &amp; obstacle &amp; </w:t>
      </w:r>
      <w:r>
        <w:rPr>
          <w:rFonts w:hint="eastAsia"/>
          <w:lang w:val="en-US" w:eastAsia="zh-CN"/>
        </w:rPr>
        <w:t>a</w:t>
      </w:r>
      <w:r>
        <w:rPr>
          <w:lang w:eastAsia="zh-CN"/>
        </w:rPr>
        <w:t>n</w:t>
      </w:r>
      <w:r>
        <w:rPr>
          <w:rFonts w:hint="eastAsia"/>
          <w:lang w:val="en-US" w:eastAsia="zh-CN"/>
        </w:rPr>
        <w:t>t</w:t>
      </w:r>
      <w:r>
        <w:rPr>
          <w:lang w:eastAsia="zh-CN"/>
        </w:rPr>
        <w:t>e</w:t>
      </w:r>
      <w:r>
        <w:rPr>
          <w:rFonts w:hint="eastAsia"/>
          <w:lang w:val="en-US" w:eastAsia="zh-CN"/>
        </w:rPr>
        <w:t>nna</w:t>
      </w:r>
      <w:r>
        <w:rPr>
          <w:lang w:eastAsia="zh-CN"/>
        </w:rPr>
        <w:t xml:space="preserve"> height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B2B6088" w15:done="0"/>
  <w15:commentEx w15:paraId="3B2B608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2B6088" w16cid:durableId="2766C4DA"/>
  <w16cid:commentId w16cid:paraId="3B2B6089" w16cid:durableId="2766C4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B608C" w14:textId="77777777" w:rsidR="00E65F3E" w:rsidRDefault="00E65F3E">
      <w:pPr>
        <w:spacing w:line="240" w:lineRule="auto"/>
      </w:pPr>
      <w:r>
        <w:separator/>
      </w:r>
    </w:p>
  </w:endnote>
  <w:endnote w:type="continuationSeparator" w:id="0">
    <w:p w14:paraId="3B2B608D" w14:textId="77777777" w:rsidR="00E65F3E" w:rsidRDefault="00E65F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8F" w14:textId="77777777" w:rsidR="006C1FF6" w:rsidRDefault="006C1FF6">
    <w:pPr>
      <w:pStyle w:val="Footerportrait"/>
    </w:pPr>
  </w:p>
  <w:p w14:paraId="3B2B6090" w14:textId="77777777" w:rsidR="006C1FF6" w:rsidRDefault="009106D4">
    <w:pPr>
      <w:pStyle w:val="Footerportrait"/>
    </w:pP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1</w:t>
    </w:r>
    <w:r>
      <w:rPr>
        <w:rStyle w:val="PageNumber"/>
        <w:szCs w:val="15"/>
      </w:rPr>
      <w:fldChar w:fldCharType="end"/>
    </w:r>
  </w:p>
  <w:p w14:paraId="3B2B6091" w14:textId="77777777" w:rsidR="006C1FF6" w:rsidRDefault="006C1FF6">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95" w14:textId="77777777" w:rsidR="006C1FF6" w:rsidRDefault="009106D4">
    <w:pPr>
      <w:pStyle w:val="Footerportrait"/>
    </w:pPr>
    <w:r>
      <w:tab/>
    </w:r>
  </w:p>
  <w:p w14:paraId="3B2B6096" w14:textId="77777777" w:rsidR="006C1FF6" w:rsidRDefault="006C1FF6">
    <w:pPr>
      <w:pStyle w:val="Footer"/>
    </w:pPr>
  </w:p>
  <w:p w14:paraId="3B2B6097" w14:textId="77777777" w:rsidR="006C1FF6" w:rsidRDefault="006C1FF6">
    <w:pPr>
      <w:pStyle w:val="Footer"/>
      <w:tabs>
        <w:tab w:val="left" w:pos="118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A2" w14:textId="77777777" w:rsidR="006C1FF6" w:rsidRDefault="009106D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B60A3"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A4"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A5"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A6" w14:textId="77777777" w:rsidR="006C1FF6" w:rsidRDefault="006C1FF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A7" w14:textId="77777777" w:rsidR="006C1FF6" w:rsidRDefault="009106D4">
    <w:pPr>
      <w:pStyle w:val="Footer"/>
    </w:pPr>
    <w:r>
      <w:rPr>
        <w:noProof/>
        <w:lang w:val="en-US"/>
      </w:rPr>
      <mc:AlternateContent>
        <mc:Choice Requires="wps">
          <w:drawing>
            <wp:anchor distT="0" distB="0" distL="114300" distR="114300" simplePos="0" relativeHeight="251650560" behindDoc="0" locked="0" layoutInCell="1" allowOverlap="1" wp14:anchorId="3B2B60ED" wp14:editId="3B2B60EE">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1536D8" id="Connecteur droit 11" o:spid="_x0000_s1026"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4f81bd [3204]" strokeweight="1pt">
              <w10:wrap anchorx="page" anchory="page"/>
            </v:line>
          </w:pict>
        </mc:Fallback>
      </mc:AlternateContent>
    </w:r>
    <w:r>
      <w:rPr>
        <w:noProof/>
        <w:lang w:val="en-US"/>
      </w:rPr>
      <w:drawing>
        <wp:anchor distT="0" distB="0" distL="114300" distR="114300" simplePos="0" relativeHeight="251647488" behindDoc="1" locked="0" layoutInCell="1" allowOverlap="1" wp14:anchorId="3B2B60EF" wp14:editId="3B2B60F0">
          <wp:simplePos x="0" y="0"/>
          <wp:positionH relativeFrom="page">
            <wp:posOffset>786130</wp:posOffset>
          </wp:positionH>
          <wp:positionV relativeFrom="page">
            <wp:posOffset>9725025</wp:posOffset>
          </wp:positionV>
          <wp:extent cx="3247390" cy="7239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3B2B60A8" w14:textId="77777777" w:rsidR="006C1FF6" w:rsidRDefault="006C1FF6">
    <w:pPr>
      <w:pStyle w:val="Footer"/>
    </w:pPr>
  </w:p>
  <w:p w14:paraId="3B2B60A9" w14:textId="77777777" w:rsidR="006C1FF6" w:rsidRDefault="009106D4">
    <w:pPr>
      <w:pStyle w:val="Footer"/>
      <w:tabs>
        <w:tab w:val="left" w:pos="1781"/>
      </w:tabs>
    </w:pPr>
    <w:r>
      <w:tab/>
    </w:r>
  </w:p>
  <w:p w14:paraId="3B2B60AA" w14:textId="77777777" w:rsidR="006C1FF6" w:rsidRDefault="006C1FF6">
    <w:pPr>
      <w:pStyle w:val="Footer"/>
    </w:pPr>
  </w:p>
  <w:p w14:paraId="3B2B60AB" w14:textId="77777777" w:rsidR="006C1FF6" w:rsidRDefault="009106D4">
    <w:pPr>
      <w:pStyle w:val="Footer"/>
      <w:tabs>
        <w:tab w:val="left" w:pos="2139"/>
      </w:tabs>
    </w:pP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AF" w14:textId="77777777" w:rsidR="006C1FF6" w:rsidRDefault="009106D4">
    <w:r>
      <w:rPr>
        <w:noProof/>
        <w:lang w:val="en-US"/>
      </w:rPr>
      <mc:AlternateContent>
        <mc:Choice Requires="wps">
          <w:drawing>
            <wp:anchor distT="0" distB="0" distL="114300" distR="114300" simplePos="0" relativeHeight="251652608" behindDoc="0" locked="0" layoutInCell="1" allowOverlap="1" wp14:anchorId="3B2B60F4" wp14:editId="3B2B60F5">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4EEF65" id="Connecteur droit 11" o:spid="_x0000_s1026"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4f81bd [3204]" strokeweight="1pt">
              <w10:wrap anchorx="page" anchory="page"/>
            </v:line>
          </w:pict>
        </mc:Fallback>
      </mc:AlternateContent>
    </w:r>
  </w:p>
  <w:p w14:paraId="3B2B60B0" w14:textId="77777777" w:rsidR="006C1FF6" w:rsidRDefault="009106D4">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lang w:eastAsia="zh-CN"/>
      </w:rPr>
      <w:t>错误！未定义样式。</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GNNNN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Pr>
        <w:b/>
        <w:lang w:eastAsia="zh-CN"/>
      </w:rPr>
      <w:t>错误！未定义样式。</w:t>
    </w:r>
    <w:r>
      <w:rPr>
        <w:szCs w:val="15"/>
      </w:rPr>
      <w:fldChar w:fldCharType="end"/>
    </w:r>
  </w:p>
  <w:p w14:paraId="3B2B60B1" w14:textId="77777777" w:rsidR="006C1FF6" w:rsidRDefault="009106D4">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BB" w14:textId="77777777" w:rsidR="006C1FF6" w:rsidRDefault="006C1FF6">
    <w:pPr>
      <w:pStyle w:val="Footerportrait"/>
    </w:pPr>
  </w:p>
  <w:p w14:paraId="3B2B60BC" w14:textId="3F61C880" w:rsidR="006C1FF6" w:rsidRDefault="009106D4">
    <w:pPr>
      <w:pStyle w:val="Footerportrait"/>
      <w:rPr>
        <w:rStyle w:val="PageNumber"/>
        <w:szCs w:val="15"/>
      </w:rPr>
    </w:pPr>
    <w:r>
      <w:fldChar w:fldCharType="begin"/>
    </w:r>
    <w:r>
      <w:instrText xml:space="preserve"> STYLEREF  "Document type"  \* MERGEFORMAT </w:instrText>
    </w:r>
    <w:r>
      <w:fldChar w:fldCharType="separate"/>
    </w:r>
    <w:r>
      <w:rPr>
        <w:noProof/>
      </w:rPr>
      <w:t>IALA Guideline</w:t>
    </w:r>
    <w:r>
      <w:rPr>
        <w:noProof/>
      </w:rPr>
      <w:fldChar w:fldCharType="end"/>
    </w:r>
    <w:r>
      <w:t xml:space="preserve"> </w:t>
    </w:r>
    <w:r>
      <w:fldChar w:fldCharType="begin"/>
    </w:r>
    <w:r>
      <w:instrText xml:space="preserve"> STYLEREF "Document number" \* MERGEFORMAT </w:instrText>
    </w:r>
    <w:r>
      <w:fldChar w:fldCharType="separate"/>
    </w:r>
    <w:r>
      <w:rPr>
        <w:noProof/>
      </w:rPr>
      <w:t>Gnnnn</w:t>
    </w:r>
    <w:r>
      <w:rPr>
        <w:noProof/>
      </w:rPr>
      <w:fldChar w:fldCharType="end"/>
    </w:r>
    <w:r>
      <w:t xml:space="preserve"> </w:t>
    </w:r>
    <w:r>
      <w:fldChar w:fldCharType="begin"/>
    </w:r>
    <w:r>
      <w:instrText xml:space="preserve"> STYLEREF "Document name" \* MERGEFORMAT </w:instrText>
    </w:r>
    <w:r>
      <w:fldChar w:fldCharType="separate"/>
    </w:r>
    <w:r>
      <w:rPr>
        <w:noProof/>
      </w:rPr>
      <w:t>VDES VDL INTEGRITY MONITORING</w:t>
    </w:r>
    <w:r>
      <w:rPr>
        <w:noProof/>
      </w:rPr>
      <w:fldChar w:fldCharType="end"/>
    </w:r>
  </w:p>
  <w:p w14:paraId="3B2B60BD" w14:textId="32F501A7" w:rsidR="006C1FF6" w:rsidRDefault="009106D4">
    <w:pPr>
      <w:pStyle w:val="Footerportrait"/>
    </w:pPr>
    <w:r>
      <w:fldChar w:fldCharType="begin"/>
    </w:r>
    <w:r>
      <w:instrText xml:space="preserve"> STYLEREF "Edition number" \* MERGEFORMAT </w:instrText>
    </w:r>
    <w:r>
      <w:fldChar w:fldCharType="separate"/>
    </w:r>
    <w:r>
      <w:rPr>
        <w:noProof/>
      </w:rPr>
      <w:t>Edition x.x</w:t>
    </w:r>
    <w:r>
      <w:rPr>
        <w:noProof/>
      </w:rPr>
      <w:fldChar w:fldCharType="end"/>
    </w:r>
    <w:r>
      <w:t xml:space="preserve"> </w:t>
    </w:r>
    <w:r>
      <w:fldChar w:fldCharType="begin"/>
    </w:r>
    <w:r>
      <w:instrText xml:space="preserve"> STYLEREF  MRN  \* MERGEFORMAT </w:instrText>
    </w:r>
    <w:r>
      <w:fldChar w:fldCharType="separate"/>
    </w:r>
    <w:r>
      <w:rPr>
        <w:noProof/>
      </w:rPr>
      <w:t>urn:mrn:iala:pub:gnnnn</w:t>
    </w:r>
    <w:r>
      <w:rPr>
        <w:noProof/>
      </w:rP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1" w14:textId="77777777" w:rsidR="006C1FF6" w:rsidRDefault="006C1FF6">
    <w:pPr>
      <w:pStyle w:val="Footerportrait"/>
    </w:pPr>
  </w:p>
  <w:p w14:paraId="3B2B60D2" w14:textId="77777777" w:rsidR="006C1FF6" w:rsidRDefault="009106D4">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t xml:space="preserve"> </w:t>
    </w:r>
    <w:r>
      <w:fldChar w:fldCharType="begin"/>
    </w:r>
    <w:r>
      <w:instrText xml:space="preserve"> STYLEREF "Document number" \* MERGEFORMAT </w:instrText>
    </w:r>
    <w:r>
      <w:fldChar w:fldCharType="separate"/>
    </w:r>
    <w:r>
      <w:t xml:space="preserve">GNNNN </w:t>
    </w:r>
    <w:r>
      <w:fldChar w:fldCharType="end"/>
    </w:r>
    <w:r>
      <w:t xml:space="preserve"> </w:t>
    </w:r>
    <w:r>
      <w:fldChar w:fldCharType="begin"/>
    </w:r>
    <w:r>
      <w:instrText xml:space="preserve"> STYLEREF "Document name" \* MERGEFORMAT </w:instrText>
    </w:r>
    <w:r>
      <w:fldChar w:fldCharType="separate"/>
    </w:r>
    <w:r>
      <w:t>VDES VDL INTEGRITY MONITORING</w:t>
    </w:r>
    <w:r>
      <w:fldChar w:fldCharType="end"/>
    </w:r>
  </w:p>
  <w:p w14:paraId="3B2B60D3" w14:textId="77777777" w:rsidR="006C1FF6" w:rsidRDefault="009106D4">
    <w:pPr>
      <w:pStyle w:val="Footerportrait"/>
    </w:pPr>
    <w:r>
      <w:fldChar w:fldCharType="begin"/>
    </w:r>
    <w:r>
      <w:instrText xml:space="preserve"> STYLEREF "Edition number" \* MERGEFORMAT </w:instrText>
    </w:r>
    <w:r>
      <w:fldChar w:fldCharType="separate"/>
    </w:r>
    <w:r>
      <w:t>Edition x.x</w:t>
    </w:r>
    <w:r>
      <w:fldChar w:fldCharType="end"/>
    </w:r>
    <w:r>
      <w:t xml:space="preserve"> </w:t>
    </w:r>
    <w:r>
      <w:fldChar w:fldCharType="begin"/>
    </w:r>
    <w:r>
      <w:instrText xml:space="preserve"> STYLEREF  MRN  \* MERGEFORMAT </w:instrText>
    </w:r>
    <w:r>
      <w:fldChar w:fldCharType="separate"/>
    </w:r>
    <w:r>
      <w:t>urn:mrn:iala:pub:gnnnn</w:t>
    </w:r>
    <w: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7" w14:textId="77777777" w:rsidR="006C1FF6" w:rsidRDefault="009106D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2B60D8"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D9"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DA" w14:textId="77777777" w:rsidR="006C1FF6" w:rsidRDefault="009106D4">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B2B60DB" w14:textId="77777777" w:rsidR="006C1FF6" w:rsidRDefault="006C1FF6">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F" w14:textId="77777777" w:rsidR="006C1FF6" w:rsidRDefault="009106D4">
    <w:r>
      <w:rPr>
        <w:noProof/>
        <w:lang w:val="en-US"/>
      </w:rPr>
      <mc:AlternateContent>
        <mc:Choice Requires="wps">
          <w:drawing>
            <wp:anchor distT="0" distB="0" distL="114300" distR="114300" simplePos="0" relativeHeight="251654656" behindDoc="0" locked="0" layoutInCell="1" allowOverlap="1" wp14:anchorId="3B2B6110" wp14:editId="3B2B6111">
              <wp:simplePos x="0" y="0"/>
              <wp:positionH relativeFrom="page">
                <wp:posOffset>281940</wp:posOffset>
              </wp:positionH>
              <wp:positionV relativeFrom="page">
                <wp:posOffset>9942195</wp:posOffset>
              </wp:positionV>
              <wp:extent cx="7127875"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894E3A" id="Connecteur droit 11" o:spid="_x0000_s1026"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4f81bd [3204]" strokeweight="1pt">
              <w10:wrap anchorx="page" anchory="page"/>
            </v:line>
          </w:pict>
        </mc:Fallback>
      </mc:AlternateContent>
    </w:r>
  </w:p>
  <w:p w14:paraId="3B2B60E0" w14:textId="77777777" w:rsidR="006C1FF6" w:rsidRDefault="009106D4">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Pr>
        <w:b/>
        <w:lang w:eastAsia="zh-CN"/>
      </w:rPr>
      <w:t>错误！未定义样式。</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Pr>
        <w:szCs w:val="15"/>
        <w:lang w:val="en-US" w:eastAsia="zh-CN"/>
      </w:rPr>
      <w:t xml:space="preserve">GNNNN </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Pr>
        <w:b/>
        <w:lang w:eastAsia="zh-CN"/>
      </w:rPr>
      <w:t>错误！未定义样式。</w:t>
    </w:r>
    <w:r>
      <w:rPr>
        <w:szCs w:val="15"/>
      </w:rPr>
      <w:fldChar w:fldCharType="end"/>
    </w:r>
  </w:p>
  <w:p w14:paraId="3B2B60E1" w14:textId="77777777" w:rsidR="006C1FF6" w:rsidRDefault="009106D4">
    <w:pPr>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B608A" w14:textId="77777777" w:rsidR="00E65F3E" w:rsidRDefault="00E65F3E">
      <w:pPr>
        <w:spacing w:line="240" w:lineRule="auto"/>
      </w:pPr>
      <w:r>
        <w:separator/>
      </w:r>
    </w:p>
  </w:footnote>
  <w:footnote w:type="continuationSeparator" w:id="0">
    <w:p w14:paraId="3B2B608B" w14:textId="77777777" w:rsidR="00E65F3E" w:rsidRDefault="00E65F3E">
      <w:pPr>
        <w:spacing w:line="240" w:lineRule="auto"/>
      </w:pPr>
      <w:r>
        <w:continuationSeparator/>
      </w:r>
    </w:p>
  </w:footnote>
  <w:footnote w:id="1">
    <w:p w14:paraId="3B2B6112" w14:textId="77777777" w:rsidR="006C1FF6" w:rsidRDefault="009106D4">
      <w:pPr>
        <w:pStyle w:val="FootnoteText"/>
      </w:pPr>
      <w:r>
        <w:footnoteRef/>
      </w:r>
      <w:r>
        <w:t xml:space="preserve"> Input document number, to be assigned by the Committee Secretary</w:t>
      </w:r>
    </w:p>
  </w:footnote>
  <w:footnote w:id="2">
    <w:p w14:paraId="3B2B6113" w14:textId="77777777" w:rsidR="006C1FF6" w:rsidRDefault="009106D4">
      <w:pPr>
        <w:pStyle w:val="FootnoteText"/>
      </w:pPr>
      <w:r>
        <w:footnoteRef/>
      </w:r>
      <w:r>
        <w:t xml:space="preserve"> Leave open if uncertain</w:t>
      </w:r>
    </w:p>
  </w:footnote>
  <w:footnote w:id="3">
    <w:p w14:paraId="3B2B6114" w14:textId="77777777" w:rsidR="006C1FF6" w:rsidRDefault="009106D4">
      <w:pPr>
        <w:pStyle w:val="FootnoteText"/>
      </w:pPr>
      <w:r>
        <w:rPr>
          <w:rStyle w:val="FootnoteReference"/>
        </w:rPr>
        <w:footnoteRef/>
      </w:r>
      <w:r>
        <w:t xml:space="preserve"> 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8E" w14:textId="77777777" w:rsidR="006C1FF6" w:rsidRDefault="009106D4">
    <w:pPr>
      <w:pStyle w:val="Header"/>
      <w:jc w:val="right"/>
    </w:pPr>
    <w:r>
      <w:rPr>
        <w:noProof/>
        <w:lang w:val="nl-NL" w:eastAsia="nl-NL"/>
      </w:rPr>
      <w:drawing>
        <wp:anchor distT="0" distB="0" distL="114300" distR="114300" simplePos="0" relativeHeight="251649536" behindDoc="0" locked="0" layoutInCell="1" allowOverlap="1" wp14:anchorId="3B2B60E2" wp14:editId="3B2B60E3">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C0" w14:textId="77777777" w:rsidR="006C1FF6" w:rsidRDefault="009106D4">
    <w:pPr>
      <w:pStyle w:val="Header"/>
    </w:pPr>
    <w:r>
      <w:pict w14:anchorId="3B2B60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65568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1344" behindDoc="1" locked="0" layoutInCell="1" allowOverlap="1" wp14:anchorId="3B2B6100" wp14:editId="3B2B6101">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B60C1" w14:textId="77777777" w:rsidR="006C1FF6" w:rsidRDefault="006C1FF6">
    <w:pPr>
      <w:pStyle w:val="Header"/>
    </w:pPr>
  </w:p>
  <w:p w14:paraId="3B2B60C2" w14:textId="77777777" w:rsidR="006C1FF6" w:rsidRDefault="006C1FF6">
    <w:pPr>
      <w:pStyle w:val="Header"/>
    </w:pPr>
  </w:p>
  <w:p w14:paraId="3B2B60C3" w14:textId="77777777" w:rsidR="006C1FF6" w:rsidRDefault="006C1FF6">
    <w:pPr>
      <w:pStyle w:val="Header"/>
    </w:pPr>
  </w:p>
  <w:p w14:paraId="3B2B60C4" w14:textId="77777777" w:rsidR="006C1FF6" w:rsidRDefault="006C1FF6">
    <w:pPr>
      <w:pStyle w:val="Header"/>
    </w:pPr>
  </w:p>
  <w:p w14:paraId="3B2B60C5" w14:textId="77777777" w:rsidR="006C1FF6" w:rsidRDefault="009106D4">
    <w:pPr>
      <w:pBdr>
        <w:bottom w:val="single" w:sz="8" w:space="12" w:color="00558C"/>
      </w:pBdr>
      <w:spacing w:before="100" w:line="560" w:lineRule="exact"/>
      <w:rPr>
        <w:rFonts w:ascii="Calibri" w:eastAsia="Calibri" w:hAnsi="Calibri" w:cs="Times New Roman"/>
        <w:b/>
        <w:caps/>
        <w:color w:val="009FE3"/>
        <w:sz w:val="56"/>
        <w:szCs w:val="56"/>
      </w:rPr>
    </w:pPr>
    <w:r>
      <w:rPr>
        <w:rFonts w:ascii="Calibri" w:eastAsia="Calibri" w:hAnsi="Calibri" w:cs="Times New Roman"/>
        <w:b/>
        <w:caps/>
        <w:color w:val="009FE3"/>
        <w:sz w:val="56"/>
        <w:szCs w:val="56"/>
      </w:rPr>
      <w:t>CONTENTS</w:t>
    </w:r>
  </w:p>
  <w:p w14:paraId="3B2B60C6" w14:textId="77777777" w:rsidR="006C1FF6" w:rsidRDefault="006C1FF6">
    <w:pPr>
      <w:pStyle w:val="Header"/>
      <w:spacing w:line="140" w:lineRule="exact"/>
    </w:pPr>
  </w:p>
  <w:p w14:paraId="3B2B60C7" w14:textId="77777777" w:rsidR="006C1FF6" w:rsidRDefault="006C1FF6">
    <w:pPr>
      <w:pStyle w:val="Header"/>
      <w:spacing w:line="140" w:lineRule="exac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C8" w14:textId="77777777" w:rsidR="006C1FF6" w:rsidRDefault="009106D4">
    <w:pPr>
      <w:pStyle w:val="Header"/>
    </w:pPr>
    <w:r>
      <w:pict w14:anchorId="3B2B61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34" type="#_x0000_t136" style="position:absolute;margin-left:0;margin-top:0;width:412.1pt;height:247.25pt;rotation:315;z-index:-25164646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8512" behindDoc="1" locked="0" layoutInCell="1" allowOverlap="1" wp14:anchorId="3B2B6103" wp14:editId="3B2B6104">
          <wp:simplePos x="0" y="0"/>
          <wp:positionH relativeFrom="page">
            <wp:posOffset>6840855</wp:posOffset>
          </wp:positionH>
          <wp:positionV relativeFrom="page">
            <wp:posOffset>0</wp:posOffset>
          </wp:positionV>
          <wp:extent cx="720090" cy="72009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B60C9" w14:textId="77777777" w:rsidR="006C1FF6" w:rsidRDefault="006C1FF6">
    <w:pPr>
      <w:pStyle w:val="Header"/>
    </w:pPr>
  </w:p>
  <w:p w14:paraId="3B2B60CA" w14:textId="77777777" w:rsidR="006C1FF6" w:rsidRDefault="006C1FF6">
    <w:pPr>
      <w:pStyle w:val="Header"/>
    </w:pPr>
  </w:p>
  <w:p w14:paraId="3B2B60CB" w14:textId="77777777" w:rsidR="006C1FF6" w:rsidRDefault="006C1FF6">
    <w:pPr>
      <w:pStyle w:val="Header"/>
    </w:pPr>
  </w:p>
  <w:p w14:paraId="3B2B60CC" w14:textId="77777777" w:rsidR="006C1FF6" w:rsidRDefault="006C1FF6">
    <w:pPr>
      <w:pStyle w:val="Header"/>
    </w:pPr>
  </w:p>
  <w:p w14:paraId="3B2B60CD" w14:textId="77777777" w:rsidR="006C1FF6" w:rsidRDefault="009106D4">
    <w:pPr>
      <w:pStyle w:val="Contents"/>
    </w:pPr>
    <w:r>
      <w:t>CONTENTS</w:t>
    </w:r>
  </w:p>
  <w:p w14:paraId="3B2B60CE" w14:textId="77777777" w:rsidR="006C1FF6" w:rsidRDefault="006C1FF6">
    <w:pPr>
      <w:pStyle w:val="Header"/>
    </w:pPr>
  </w:p>
  <w:p w14:paraId="3B2B60CF" w14:textId="77777777" w:rsidR="006C1FF6" w:rsidRDefault="006C1FF6">
    <w:pPr>
      <w:pStyle w:val="Header"/>
      <w:spacing w:line="140" w:lineRule="exact"/>
    </w:pPr>
  </w:p>
  <w:p w14:paraId="3B2B60D0" w14:textId="77777777" w:rsidR="006C1FF6" w:rsidRDefault="009106D4">
    <w:pPr>
      <w:pStyle w:val="Header"/>
    </w:pPr>
    <w:r>
      <w:rPr>
        <w:noProof/>
        <w:lang w:val="en-US"/>
      </w:rPr>
      <w:drawing>
        <wp:anchor distT="0" distB="0" distL="114300" distR="114300" simplePos="0" relativeHeight="251646464" behindDoc="1" locked="0" layoutInCell="1" allowOverlap="1" wp14:anchorId="3B2B6105" wp14:editId="3B2B6106">
          <wp:simplePos x="0" y="0"/>
          <wp:positionH relativeFrom="page">
            <wp:posOffset>6827520</wp:posOffset>
          </wp:positionH>
          <wp:positionV relativeFrom="page">
            <wp:posOffset>0</wp:posOffset>
          </wp:positionV>
          <wp:extent cx="720090" cy="72009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4" w14:textId="77777777" w:rsidR="006C1FF6" w:rsidRDefault="009106D4">
    <w:pPr>
      <w:pStyle w:val="Header"/>
    </w:pPr>
    <w:r>
      <w:pict w14:anchorId="3B2B61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41" type="#_x0000_t136" style="position:absolute;margin-left:0;margin-top:0;width:412.1pt;height:247.25pt;rotation:315;z-index:-25164339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108">
        <v:shape id="_x0000_s1042" type="#_x0000_t136" style="position:absolute;margin-left:0;margin-top:0;width:449.6pt;height:269.75pt;rotation:315;z-index:-25165465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5" w14:textId="77777777" w:rsidR="006C1FF6" w:rsidRDefault="009106D4">
    <w:pPr>
      <w:pStyle w:val="Header"/>
    </w:pPr>
    <w:r>
      <w:pict w14:anchorId="3B2B6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40" type="#_x0000_t136" style="position:absolute;margin-left:0;margin-top:0;width:412.1pt;height:247.25pt;rotation:315;z-index:-25164236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5680" behindDoc="1" locked="0" layoutInCell="1" allowOverlap="1" wp14:anchorId="3B2B610A" wp14:editId="3B2B610B">
          <wp:simplePos x="0" y="0"/>
          <wp:positionH relativeFrom="page">
            <wp:posOffset>6847840</wp:posOffset>
          </wp:positionH>
          <wp:positionV relativeFrom="page">
            <wp:posOffset>0</wp:posOffset>
          </wp:positionV>
          <wp:extent cx="720090" cy="72009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B60D6" w14:textId="77777777" w:rsidR="006C1FF6" w:rsidRDefault="006C1FF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DC" w14:textId="77777777" w:rsidR="006C1FF6" w:rsidRDefault="009106D4">
    <w:pPr>
      <w:pStyle w:val="Header"/>
    </w:pPr>
    <w:r>
      <w:pict w14:anchorId="3B2B61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38" type="#_x0000_t136" style="position:absolute;margin-left:0;margin-top:0;width:412.1pt;height:247.25pt;rotation:315;z-index:-25164441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10D">
        <v:shape id="_x0000_s1039" type="#_x0000_t136" style="position:absolute;margin-left:0;margin-top:0;width:449.6pt;height:269.75pt;rotation:315;z-index:-25165363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3632" behindDoc="1" locked="0" layoutInCell="1" allowOverlap="1" wp14:anchorId="3B2B610E" wp14:editId="3B2B610F">
          <wp:simplePos x="0" y="0"/>
          <wp:positionH relativeFrom="page">
            <wp:posOffset>6827520</wp:posOffset>
          </wp:positionH>
          <wp:positionV relativeFrom="page">
            <wp:posOffset>0</wp:posOffset>
          </wp:positionV>
          <wp:extent cx="720090" cy="72009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B60DD" w14:textId="77777777" w:rsidR="006C1FF6" w:rsidRDefault="006C1FF6">
    <w:pPr>
      <w:pStyle w:val="Header"/>
    </w:pPr>
  </w:p>
  <w:p w14:paraId="3B2B60DE" w14:textId="77777777" w:rsidR="006C1FF6" w:rsidRDefault="006C1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92" w14:textId="77777777" w:rsidR="006C1FF6" w:rsidRDefault="009106D4">
    <w:pPr>
      <w:pStyle w:val="Header"/>
      <w:jc w:val="center"/>
    </w:pPr>
    <w:r>
      <w:rPr>
        <w:noProof/>
        <w:lang w:val="nl-NL" w:eastAsia="nl-NL"/>
      </w:rPr>
      <w:drawing>
        <wp:anchor distT="0" distB="0" distL="114300" distR="114300" simplePos="0" relativeHeight="251644416" behindDoc="0" locked="0" layoutInCell="1" allowOverlap="1" wp14:anchorId="3B2B60E4" wp14:editId="3B2B60E5">
          <wp:simplePos x="0" y="0"/>
          <wp:positionH relativeFrom="column">
            <wp:posOffset>2522855</wp:posOffset>
          </wp:positionH>
          <wp:positionV relativeFrom="paragraph">
            <wp:posOffset>-100330</wp:posOffset>
          </wp:positionV>
          <wp:extent cx="852805" cy="831215"/>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 name="Picture 27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B2B6093" w14:textId="77777777" w:rsidR="006C1FF6" w:rsidRDefault="006C1FF6">
    <w:pPr>
      <w:pStyle w:val="Header"/>
      <w:jc w:val="center"/>
    </w:pPr>
  </w:p>
  <w:p w14:paraId="3B2B6094" w14:textId="77777777" w:rsidR="006C1FF6" w:rsidRDefault="006C1FF6">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98" w14:textId="77777777" w:rsidR="006C1FF6" w:rsidRDefault="009106D4">
    <w:pPr>
      <w:pStyle w:val="Header"/>
    </w:pPr>
    <w:r>
      <w:pict w14:anchorId="3B2B60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27" type="#_x0000_t136" style="position:absolute;margin-left:0;margin-top:0;width:412.1pt;height:247.25pt;rotation:315;z-index:-25165158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0E7">
        <v:shape id="_x0000_s1028" type="#_x0000_t136" style="position:absolute;margin-left:0;margin-top:0;width:449.6pt;height:269.75pt;rotation:315;z-index:-25165977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99" w14:textId="77777777" w:rsidR="006C1FF6" w:rsidRDefault="009106D4">
    <w:pPr>
      <w:pStyle w:val="Header"/>
    </w:pPr>
    <w:r>
      <w:pict w14:anchorId="3B2B60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26" type="#_x0000_t136" style="position:absolute;margin-left:0;margin-top:0;width:412.1pt;height:247.25pt;rotation:315;z-index:-25165056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3392" behindDoc="1" locked="0" layoutInCell="1" allowOverlap="1" wp14:anchorId="3B2B60E9" wp14:editId="3B2B60EA">
          <wp:simplePos x="0" y="0"/>
          <wp:positionH relativeFrom="page">
            <wp:posOffset>2880360</wp:posOffset>
          </wp:positionH>
          <wp:positionV relativeFrom="page">
            <wp:posOffset>180340</wp:posOffset>
          </wp:positionV>
          <wp:extent cx="1803400" cy="144018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p>
  <w:p w14:paraId="3B2B609A" w14:textId="77777777" w:rsidR="006C1FF6" w:rsidRDefault="006C1FF6">
    <w:pPr>
      <w:pStyle w:val="Header"/>
    </w:pPr>
  </w:p>
  <w:p w14:paraId="3B2B609B" w14:textId="77777777" w:rsidR="006C1FF6" w:rsidRDefault="006C1FF6">
    <w:pPr>
      <w:pStyle w:val="Header"/>
    </w:pPr>
  </w:p>
  <w:p w14:paraId="3B2B609C" w14:textId="77777777" w:rsidR="006C1FF6" w:rsidRDefault="006C1FF6">
    <w:pPr>
      <w:pStyle w:val="Header"/>
    </w:pPr>
  </w:p>
  <w:p w14:paraId="3B2B609D" w14:textId="77777777" w:rsidR="006C1FF6" w:rsidRDefault="006C1FF6">
    <w:pPr>
      <w:pStyle w:val="Header"/>
    </w:pPr>
  </w:p>
  <w:p w14:paraId="3B2B609E" w14:textId="77777777" w:rsidR="006C1FF6" w:rsidRDefault="009106D4">
    <w:pPr>
      <w:pStyle w:val="Header"/>
    </w:pPr>
    <w:r>
      <w:rPr>
        <w:noProof/>
        <w:lang w:val="en-US"/>
      </w:rPr>
      <w:drawing>
        <wp:anchor distT="0" distB="0" distL="114300" distR="114300" simplePos="0" relativeHeight="251642368" behindDoc="1" locked="0" layoutInCell="1" allowOverlap="1" wp14:anchorId="3B2B60EB" wp14:editId="3B2B60EC">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3B2B609F" w14:textId="77777777" w:rsidR="006C1FF6" w:rsidRDefault="006C1FF6">
    <w:pPr>
      <w:pStyle w:val="Header"/>
    </w:pPr>
  </w:p>
  <w:p w14:paraId="3B2B60A0" w14:textId="77777777" w:rsidR="006C1FF6" w:rsidRDefault="006C1FF6">
    <w:pPr>
      <w:pStyle w:val="Header"/>
    </w:pPr>
  </w:p>
  <w:p w14:paraId="3B2B60A1" w14:textId="77777777" w:rsidR="006C1FF6" w:rsidRDefault="006C1FF6">
    <w:pPr>
      <w:pStyle w:val="Header"/>
      <w:spacing w:line="36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AC" w14:textId="77777777" w:rsidR="006C1FF6" w:rsidRDefault="009106D4">
    <w:pPr>
      <w:pStyle w:val="Header"/>
    </w:pPr>
    <w:r>
      <w:pict w14:anchorId="3B2B60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25" type="#_x0000_t136" style="position:absolute;margin-left:0;margin-top:0;width:412.1pt;height:247.25pt;rotation:315;z-index:-25165260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51584" behindDoc="1" locked="0" layoutInCell="1" allowOverlap="1" wp14:anchorId="3B2B60F2" wp14:editId="3B2B60F3">
          <wp:simplePos x="0" y="0"/>
          <wp:positionH relativeFrom="page">
            <wp:posOffset>6827520</wp:posOffset>
          </wp:positionH>
          <wp:positionV relativeFrom="page">
            <wp:posOffset>0</wp:posOffset>
          </wp:positionV>
          <wp:extent cx="720090" cy="72009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B2B60AD" w14:textId="77777777" w:rsidR="006C1FF6" w:rsidRDefault="006C1FF6">
    <w:pPr>
      <w:pStyle w:val="Header"/>
    </w:pPr>
  </w:p>
  <w:p w14:paraId="3B2B60AE" w14:textId="77777777" w:rsidR="006C1FF6" w:rsidRDefault="006C1FF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B2" w14:textId="77777777" w:rsidR="006C1FF6" w:rsidRDefault="009106D4">
    <w:pPr>
      <w:pStyle w:val="Header"/>
    </w:pPr>
    <w:r>
      <w:pict w14:anchorId="3B2B60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32" type="#_x0000_t136" style="position:absolute;margin-left:0;margin-top:0;width:412.1pt;height:247.25pt;rotation:315;z-index:-25164851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0F7">
        <v:shape id="_x0000_s1033" type="#_x0000_t136" style="position:absolute;margin-left:0;margin-top:0;width:449.6pt;height:269.75pt;rotation:315;z-index:-25165772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B3" w14:textId="77777777" w:rsidR="006C1FF6" w:rsidRDefault="009106D4">
    <w:pPr>
      <w:pStyle w:val="Header"/>
      <w:tabs>
        <w:tab w:val="right" w:pos="10205"/>
      </w:tabs>
    </w:pPr>
    <w:r>
      <w:pict w14:anchorId="3B2B60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31" type="#_x0000_t136" style="position:absolute;margin-left:0;margin-top:0;width:412.1pt;height:247.25pt;rotation:315;z-index:-25164748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Pr>
        <w:noProof/>
        <w:lang w:val="en-US"/>
      </w:rPr>
      <w:drawing>
        <wp:anchor distT="0" distB="0" distL="114300" distR="114300" simplePos="0" relativeHeight="251645440" behindDoc="1" locked="0" layoutInCell="1" allowOverlap="1" wp14:anchorId="3B2B60F9" wp14:editId="3B2B60FA">
          <wp:simplePos x="0" y="0"/>
          <wp:positionH relativeFrom="page">
            <wp:posOffset>6840855</wp:posOffset>
          </wp:positionH>
          <wp:positionV relativeFrom="page">
            <wp:posOffset>0</wp:posOffset>
          </wp:positionV>
          <wp:extent cx="720090" cy="72009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tab/>
    </w:r>
  </w:p>
  <w:p w14:paraId="3B2B60B4" w14:textId="77777777" w:rsidR="006C1FF6" w:rsidRDefault="006C1FF6">
    <w:pPr>
      <w:pStyle w:val="Header"/>
    </w:pPr>
  </w:p>
  <w:p w14:paraId="3B2B60B5" w14:textId="77777777" w:rsidR="006C1FF6" w:rsidRDefault="006C1FF6">
    <w:pPr>
      <w:pStyle w:val="Header"/>
    </w:pPr>
  </w:p>
  <w:p w14:paraId="3B2B60B6" w14:textId="77777777" w:rsidR="006C1FF6" w:rsidRDefault="006C1FF6">
    <w:pPr>
      <w:pStyle w:val="Header"/>
    </w:pPr>
  </w:p>
  <w:p w14:paraId="3B2B60B7" w14:textId="77777777" w:rsidR="006C1FF6" w:rsidRDefault="006C1FF6">
    <w:pPr>
      <w:pStyle w:val="Header"/>
    </w:pPr>
  </w:p>
  <w:p w14:paraId="3B2B60B8" w14:textId="77777777" w:rsidR="006C1FF6" w:rsidRDefault="009106D4">
    <w:pPr>
      <w:pBdr>
        <w:bottom w:val="single" w:sz="8" w:space="12" w:color="00558C"/>
      </w:pBdr>
      <w:spacing w:before="100" w:line="560" w:lineRule="exact"/>
      <w:rPr>
        <w:rFonts w:ascii="Calibri" w:eastAsia="Calibri" w:hAnsi="Calibri" w:cs="Times New Roman"/>
        <w:b/>
        <w:caps/>
        <w:color w:val="009FE3"/>
        <w:sz w:val="56"/>
        <w:szCs w:val="56"/>
      </w:rPr>
    </w:pPr>
    <w:r>
      <w:rPr>
        <w:rFonts w:ascii="Calibri" w:eastAsia="Calibri" w:hAnsi="Calibri" w:cs="Times New Roman"/>
        <w:b/>
        <w:caps/>
        <w:color w:val="009FE3"/>
        <w:sz w:val="56"/>
        <w:szCs w:val="56"/>
      </w:rPr>
      <w:t>DOCUMENT REVISION</w:t>
    </w:r>
  </w:p>
  <w:p w14:paraId="3B2B60B9" w14:textId="77777777" w:rsidR="006C1FF6" w:rsidRDefault="006C1FF6">
    <w:pPr>
      <w:pStyle w:val="Header"/>
    </w:pPr>
  </w:p>
  <w:p w14:paraId="3B2B60BA" w14:textId="77777777" w:rsidR="006C1FF6" w:rsidRDefault="006C1FF6">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BE" w14:textId="77777777" w:rsidR="006C1FF6" w:rsidRDefault="009106D4">
    <w:pPr>
      <w:pStyle w:val="Header"/>
    </w:pPr>
    <w:r>
      <w:pict w14:anchorId="3B2B6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29" type="#_x0000_t136" style="position:absolute;margin-left:0;margin-top:0;width:412.1pt;height:247.25pt;rotation:315;z-index:-25164953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0FC">
        <v:shape id="_x0000_s1030" type="#_x0000_t136" style="position:absolute;margin-left:0;margin-top:0;width:449.6pt;height:269.75pt;rotation:315;z-index:-25165875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60BF" w14:textId="77777777" w:rsidR="006C1FF6" w:rsidRDefault="009106D4">
    <w:pPr>
      <w:pStyle w:val="Header"/>
    </w:pPr>
    <w:r>
      <w:pict w14:anchorId="3B2B6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36" type="#_x0000_t136" style="position:absolute;margin-left:0;margin-top:0;width:412.1pt;height:247.25pt;rotation:315;z-index:-25164544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pict w14:anchorId="3B2B60FE">
        <v:shape id="_x0000_s1037" type="#_x0000_t136" style="position:absolute;margin-left:0;margin-top:0;width:449.6pt;height:269.75pt;rotation:315;z-index:-25165670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C37E91"/>
    <w:multiLevelType w:val="multilevel"/>
    <w:tmpl w:val="19C37E91"/>
    <w:lvl w:ilvl="0">
      <w:start w:val="1"/>
      <w:numFmt w:val="decimal"/>
      <w:lvlText w:val="%1"/>
      <w:lvlJc w:val="left"/>
      <w:pPr>
        <w:tabs>
          <w:tab w:val="left" w:pos="567"/>
        </w:tabs>
        <w:ind w:left="567" w:hanging="567"/>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992"/>
        </w:tabs>
        <w:ind w:left="992" w:hanging="992"/>
      </w:pPr>
      <w:rPr>
        <w:rFonts w:hint="default"/>
      </w:rPr>
    </w:lvl>
    <w:lvl w:ilvl="3">
      <w:start w:val="1"/>
      <w:numFmt w:val="decimal"/>
      <w:lvlText w:val="%1.%2.%3.%4"/>
      <w:lvlJc w:val="left"/>
      <w:pPr>
        <w:tabs>
          <w:tab w:val="left" w:pos="1134"/>
        </w:tabs>
        <w:ind w:left="1134" w:hanging="113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7"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32547343"/>
    <w:lvl w:ilvl="0">
      <w:start w:val="1"/>
      <w:numFmt w:val="decimal"/>
      <w:pStyle w:val="Furtherreading"/>
      <w:lvlText w:val="[%1]"/>
      <w:lvlJc w:val="left"/>
      <w:pPr>
        <w:ind w:left="567" w:hanging="567"/>
      </w:pPr>
      <w:rPr>
        <w:rFonts w:hint="default"/>
        <w:i w:val="0"/>
        <w:i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1270A6"/>
    <w:multiLevelType w:val="multilevel"/>
    <w:tmpl w:val="3B1270A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21"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lvlText w:val="%1.%2.%3."/>
      <w:lvlJc w:val="left"/>
      <w:pPr>
        <w:tabs>
          <w:tab w:val="left" w:pos="0"/>
        </w:tabs>
        <w:ind w:left="992" w:hanging="992"/>
      </w:pPr>
      <w:rPr>
        <w:rFonts w:asciiTheme="minorHAnsi" w:hAnsiTheme="minorHAnsi" w:hint="default"/>
        <w:b/>
        <w:i w:val="0"/>
        <w:color w:val="00558C"/>
        <w:sz w:val="22"/>
      </w:rPr>
    </w:lvl>
    <w:lvl w:ilvl="3">
      <w:start w:val="1"/>
      <w:numFmt w:val="decimal"/>
      <w:lvlText w:val="%1.%2.%3.%4."/>
      <w:lvlJc w:val="left"/>
      <w:pPr>
        <w:tabs>
          <w:tab w:val="left"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5"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626620900">
    <w:abstractNumId w:val="21"/>
  </w:num>
  <w:num w:numId="2" w16cid:durableId="1575508282">
    <w:abstractNumId w:val="0"/>
  </w:num>
  <w:num w:numId="3" w16cid:durableId="527525254">
    <w:abstractNumId w:val="3"/>
  </w:num>
  <w:num w:numId="4" w16cid:durableId="1640649492">
    <w:abstractNumId w:val="16"/>
  </w:num>
  <w:num w:numId="5" w16cid:durableId="1042703953">
    <w:abstractNumId w:val="1"/>
  </w:num>
  <w:num w:numId="6" w16cid:durableId="1686516463">
    <w:abstractNumId w:val="22"/>
  </w:num>
  <w:num w:numId="7" w16cid:durableId="421492187">
    <w:abstractNumId w:val="17"/>
  </w:num>
  <w:num w:numId="8" w16cid:durableId="1630043145">
    <w:abstractNumId w:val="25"/>
  </w:num>
  <w:num w:numId="9" w16cid:durableId="1752776426">
    <w:abstractNumId w:val="24"/>
  </w:num>
  <w:num w:numId="10" w16cid:durableId="618412378">
    <w:abstractNumId w:val="20"/>
  </w:num>
  <w:num w:numId="11" w16cid:durableId="1940865264">
    <w:abstractNumId w:val="15"/>
  </w:num>
  <w:num w:numId="12" w16cid:durableId="972061177">
    <w:abstractNumId w:val="18"/>
  </w:num>
  <w:num w:numId="13" w16cid:durableId="835533045">
    <w:abstractNumId w:val="13"/>
  </w:num>
  <w:num w:numId="14" w16cid:durableId="1631129599">
    <w:abstractNumId w:val="5"/>
  </w:num>
  <w:num w:numId="15" w16cid:durableId="608784416">
    <w:abstractNumId w:val="2"/>
  </w:num>
  <w:num w:numId="16" w16cid:durableId="1538393741">
    <w:abstractNumId w:val="4"/>
  </w:num>
  <w:num w:numId="17" w16cid:durableId="1958487653">
    <w:abstractNumId w:val="23"/>
  </w:num>
  <w:num w:numId="18" w16cid:durableId="304118811">
    <w:abstractNumId w:val="9"/>
  </w:num>
  <w:num w:numId="19" w16cid:durableId="772744942">
    <w:abstractNumId w:val="10"/>
  </w:num>
  <w:num w:numId="20" w16cid:durableId="1643777037">
    <w:abstractNumId w:val="8"/>
  </w:num>
  <w:num w:numId="21" w16cid:durableId="430054542">
    <w:abstractNumId w:val="7"/>
  </w:num>
  <w:num w:numId="22" w16cid:durableId="806823112">
    <w:abstractNumId w:val="19"/>
  </w:num>
  <w:num w:numId="23" w16cid:durableId="1136483634">
    <w:abstractNumId w:val="12"/>
  </w:num>
  <w:num w:numId="24" w16cid:durableId="41055394">
    <w:abstractNumId w:val="11"/>
  </w:num>
  <w:num w:numId="25" w16cid:durableId="1101730295">
    <w:abstractNumId w:val="14"/>
  </w:num>
  <w:num w:numId="26" w16cid:durableId="161698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7002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大壮">
    <w15:presenceInfo w15:providerId="None" w15:userId="大壮"/>
  </w15:person>
  <w15:person w15:author="杨雨濛">
    <w15:presenceInfo w15:providerId="None" w15:userId="杨雨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grammar="clean"/>
  <w:attachedTemplate r:id="rId1"/>
  <w:defaultTabStop w:val="720"/>
  <w:hyphenationZone w:val="425"/>
  <w:drawingGridHorizontalSpacing w:val="120"/>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OTlkZWNjY2QwNWQwYjg5NTBkNTk1NjczMjY5MzAwODYifQ=="/>
  </w:docVars>
  <w:rsids>
    <w:rsidRoot w:val="00FE5674"/>
    <w:rsid w:val="000005D3"/>
    <w:rsid w:val="000049D8"/>
    <w:rsid w:val="00036B9E"/>
    <w:rsid w:val="00037DF4"/>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2BA9"/>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43559"/>
    <w:rsid w:val="004533B7"/>
    <w:rsid w:val="004661AD"/>
    <w:rsid w:val="004D1D85"/>
    <w:rsid w:val="004D3C3A"/>
    <w:rsid w:val="004E1CD1"/>
    <w:rsid w:val="004F657E"/>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35ADD"/>
    <w:rsid w:val="00637047"/>
    <w:rsid w:val="006414C9"/>
    <w:rsid w:val="006652C3"/>
    <w:rsid w:val="00691FD0"/>
    <w:rsid w:val="00692148"/>
    <w:rsid w:val="006A1A1E"/>
    <w:rsid w:val="006C1FF6"/>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B7AD4"/>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106D4"/>
    <w:rsid w:val="0092692B"/>
    <w:rsid w:val="00943E9C"/>
    <w:rsid w:val="00953F4D"/>
    <w:rsid w:val="00960BB8"/>
    <w:rsid w:val="00964F5C"/>
    <w:rsid w:val="00973B57"/>
    <w:rsid w:val="009831C0"/>
    <w:rsid w:val="009874F9"/>
    <w:rsid w:val="0099161D"/>
    <w:rsid w:val="009C5F41"/>
    <w:rsid w:val="009D7D9D"/>
    <w:rsid w:val="00A01B17"/>
    <w:rsid w:val="00A0389B"/>
    <w:rsid w:val="00A12A24"/>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65F3E"/>
    <w:rsid w:val="00E912A6"/>
    <w:rsid w:val="00EA4844"/>
    <w:rsid w:val="00EA4D9C"/>
    <w:rsid w:val="00EA5A97"/>
    <w:rsid w:val="00EB75EE"/>
    <w:rsid w:val="00EE4C1D"/>
    <w:rsid w:val="00EF3685"/>
    <w:rsid w:val="00F04350"/>
    <w:rsid w:val="00F133DB"/>
    <w:rsid w:val="00F159EB"/>
    <w:rsid w:val="00F24203"/>
    <w:rsid w:val="00F25BF4"/>
    <w:rsid w:val="00F267DB"/>
    <w:rsid w:val="00F46F6F"/>
    <w:rsid w:val="00F60608"/>
    <w:rsid w:val="00F62217"/>
    <w:rsid w:val="00F71ACC"/>
    <w:rsid w:val="00FB17A9"/>
    <w:rsid w:val="00FB527C"/>
    <w:rsid w:val="00FB6F75"/>
    <w:rsid w:val="00FC0EB3"/>
    <w:rsid w:val="00FD675E"/>
    <w:rsid w:val="00FE5674"/>
    <w:rsid w:val="017716F4"/>
    <w:rsid w:val="017F5CF3"/>
    <w:rsid w:val="09212671"/>
    <w:rsid w:val="0E975183"/>
    <w:rsid w:val="10596B94"/>
    <w:rsid w:val="11423ACC"/>
    <w:rsid w:val="13A72555"/>
    <w:rsid w:val="16F957B9"/>
    <w:rsid w:val="1AE12708"/>
    <w:rsid w:val="2120725A"/>
    <w:rsid w:val="2299340E"/>
    <w:rsid w:val="24764D4F"/>
    <w:rsid w:val="248277ED"/>
    <w:rsid w:val="24AC1531"/>
    <w:rsid w:val="2DD72C7F"/>
    <w:rsid w:val="2E823919"/>
    <w:rsid w:val="2ED91581"/>
    <w:rsid w:val="344F3C87"/>
    <w:rsid w:val="3AAC0F4E"/>
    <w:rsid w:val="3C1A7C51"/>
    <w:rsid w:val="3CBF1DCC"/>
    <w:rsid w:val="3F3A53B8"/>
    <w:rsid w:val="40827192"/>
    <w:rsid w:val="43505040"/>
    <w:rsid w:val="43F83A94"/>
    <w:rsid w:val="48F04D2E"/>
    <w:rsid w:val="4C520360"/>
    <w:rsid w:val="4DD21613"/>
    <w:rsid w:val="4E0971BF"/>
    <w:rsid w:val="583628E4"/>
    <w:rsid w:val="583B5B90"/>
    <w:rsid w:val="5AC42429"/>
    <w:rsid w:val="5B1A029B"/>
    <w:rsid w:val="5C084598"/>
    <w:rsid w:val="5E820631"/>
    <w:rsid w:val="5F33194D"/>
    <w:rsid w:val="69D0516D"/>
    <w:rsid w:val="6B637A3C"/>
    <w:rsid w:val="6BA73C50"/>
    <w:rsid w:val="6E944859"/>
    <w:rsid w:val="71F53098"/>
    <w:rsid w:val="72AE7EB4"/>
    <w:rsid w:val="73982905"/>
    <w:rsid w:val="749F1AE5"/>
    <w:rsid w:val="7E141144"/>
    <w:rsid w:val="7FF8569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3B2B5EEF"/>
  <w15:docId w15:val="{9CC1202A-1D8B-43B7-96D4-5007EA24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val="en-GB" w:eastAsia="en-US"/>
    </w:rPr>
  </w:style>
  <w:style w:type="paragraph" w:styleId="Heading1">
    <w:name w:val="heading 1"/>
    <w:basedOn w:val="Normal"/>
    <w:next w:val="Heading1separationline"/>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rPr>
  </w:style>
  <w:style w:type="paragraph" w:styleId="Heading2">
    <w:name w:val="heading 2"/>
    <w:basedOn w:val="Heading1"/>
    <w:next w:val="Heading2separationline"/>
    <w:link w:val="Heading2Char"/>
    <w:qFormat/>
    <w:pPr>
      <w:numPr>
        <w:ilvl w:val="1"/>
      </w:numPr>
      <w:ind w:right="709"/>
      <w:outlineLvl w:val="1"/>
    </w:pPr>
    <w:rPr>
      <w:bCs w:val="0"/>
      <w:sz w:val="24"/>
    </w:rPr>
  </w:style>
  <w:style w:type="paragraph" w:styleId="Heading3">
    <w:name w:val="heading 3"/>
    <w:basedOn w:val="Heading2"/>
    <w:next w:val="BodyText"/>
    <w:link w:val="Heading3Char"/>
    <w:qFormat/>
    <w:pPr>
      <w:spacing w:before="120" w:after="120"/>
      <w:ind w:right="851"/>
      <w:outlineLvl w:val="2"/>
    </w:pPr>
    <w:rPr>
      <w:bCs/>
      <w:smallCaps/>
    </w:rPr>
  </w:style>
  <w:style w:type="paragraph" w:styleId="Heading4">
    <w:name w:val="heading 4"/>
    <w:basedOn w:val="Heading3"/>
    <w:next w:val="BodyText"/>
    <w:link w:val="Heading4Char"/>
    <w:qFormat/>
    <w:pPr>
      <w:ind w:right="992"/>
      <w:outlineLvl w:val="3"/>
    </w:pPr>
    <w:rPr>
      <w:bCs w:val="0"/>
      <w:iCs/>
      <w:smallCaps w:val="0"/>
      <w:sz w:val="22"/>
    </w:rPr>
  </w:style>
  <w:style w:type="paragraph" w:styleId="Heading5">
    <w:name w:val="heading 5"/>
    <w:basedOn w:val="Heading4"/>
    <w:next w:val="Normal"/>
    <w:link w:val="Heading5Char"/>
    <w:qFormat/>
    <w:pPr>
      <w:spacing w:before="200"/>
      <w:ind w:left="1701" w:hanging="1701"/>
      <w:outlineLvl w:val="4"/>
    </w:p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pPr>
      <w:spacing w:after="120"/>
      <w:jc w:val="both"/>
    </w:pPr>
    <w:rPr>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basedOn w:val="Normal"/>
    <w:link w:val="FooterChar"/>
    <w:qFormat/>
    <w:pPr>
      <w:spacing w:line="240" w:lineRule="exact"/>
    </w:pPr>
  </w:style>
  <w:style w:type="paragraph" w:styleId="Header">
    <w:name w:val="header"/>
    <w:basedOn w:val="Normal"/>
    <w:link w:val="HeaderChar"/>
    <w:qFormat/>
    <w:pPr>
      <w:spacing w:line="240" w:lineRule="exact"/>
    </w:p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val="en-GB"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val="en-GB"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suppressOverlap/>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val="en-GB"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Tablelegend">
    <w:name w:val="Table_legend"/>
    <w:basedOn w:val="Normal"/>
    <w:qFormat/>
    <w:pPr>
      <w:spacing w:before="40" w:after="40"/>
    </w:pPr>
  </w:style>
  <w:style w:type="paragraph" w:styleId="Revision">
    <w:name w:val="Revision"/>
    <w:hidden/>
    <w:uiPriority w:val="99"/>
    <w:semiHidden/>
    <w:rsid w:val="009D7D9D"/>
    <w:rPr>
      <w:rFonts w:asciiTheme="minorHAnsi" w:eastAsia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header" Target="header9.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package" Target="embeddings/Microsoft_Visio_Drawing.vsdx"/><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7.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microsoft.com/office/2016/09/relationships/commentsIds" Target="commentsIds.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3.xml"/><Relationship Id="rId10" Type="http://schemas.openxmlformats.org/officeDocument/2006/relationships/footnotes" Target="footnotes.xml"/><Relationship Id="rId19" Type="http://schemas.openxmlformats.org/officeDocument/2006/relationships/footer" Target="footer4.xm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10.xml"/><Relationship Id="rId30" Type="http://schemas.openxmlformats.org/officeDocument/2006/relationships/comments" Target="comments.xml"/><Relationship Id="rId35" Type="http://schemas.openxmlformats.org/officeDocument/2006/relationships/header" Target="header12.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6.emf"/><Relationship Id="rId38" Type="http://schemas.openxmlformats.org/officeDocument/2006/relationships/header" Target="header14.xml"/></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13.xml.rels><?xml version="1.0" encoding="UTF-8" standalone="yes"?>
<Relationships xmlns="http://schemas.openxmlformats.org/package/2006/relationships"><Relationship Id="rId1" Type="http://schemas.openxmlformats.org/officeDocument/2006/relationships/image" Target="media/image5.png"/></Relationships>
</file>

<file path=word/_rels/header1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Info spid="_x0000_s3075"/>
    <customShpInfo spid="_x0000_s3076"/>
    <customShpInfo spid="_x0000_s3073"/>
    <customShpInfo spid="_x0000_s1026" textRotate="1"/>
    <customShpInfo spid="_x0000_s3079"/>
    <customShpInfo spid="_x0000_s3080"/>
    <customShpInfo spid="_x0000_s3081"/>
    <customShpInfo spid="_x0000_s3077"/>
    <customShpInfo spid="_x0000_s3078"/>
    <customShpInfo spid="_x0000_s3083"/>
    <customShpInfo spid="_x0000_s3084"/>
    <customShpInfo spid="_x0000_s3085"/>
    <customShpInfo spid="_x0000_s3082"/>
    <customShpInfo spid="_x0000_s3088"/>
    <customShpInfo spid="_x0000_s3089"/>
    <customShpInfo spid="_x0000_s3090"/>
    <customShpInfo spid="_x0000_s3086"/>
    <customShpInfo spid="_x0000_s3087"/>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5.xml><?xml version="1.0" encoding="utf-8"?>
<ds:datastoreItem xmlns:ds="http://schemas.openxmlformats.org/officeDocument/2006/customXml" ds:itemID="{576DE7F3-1C95-4AA1-8502-64152B49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38</TotalTime>
  <Pages>15</Pages>
  <Words>3456</Words>
  <Characters>19013</Characters>
  <Application>Microsoft Office Word</Application>
  <DocSecurity>0</DocSecurity>
  <Lines>158</Lines>
  <Paragraphs>44</Paragraphs>
  <ScaleCrop>false</ScaleCrop>
  <Company/>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57</cp:revision>
  <dcterms:created xsi:type="dcterms:W3CDTF">2021-08-28T15:13:00Z</dcterms:created>
  <dcterms:modified xsi:type="dcterms:W3CDTF">2023-01-09T15:52:00Z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KSOProductBuildVer">
    <vt:lpwstr>2052-11.1.0.12980</vt:lpwstr>
  </property>
  <property fmtid="{D5CDD505-2E9C-101B-9397-08002B2CF9AE}" pid="4" name="ICV">
    <vt:lpwstr>C47F4683F0064AC09C571857ECD21F6C</vt:lpwstr>
  </property>
  <property fmtid="{D5CDD505-2E9C-101B-9397-08002B2CF9AE}" pid="5" name="MediaServiceImageTags">
    <vt:lpwstr/>
  </property>
</Properties>
</file>